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E5804" w14:textId="654DD59C" w:rsidR="000253B9" w:rsidRPr="00317D9F" w:rsidRDefault="000253B9" w:rsidP="000253B9">
      <w:pPr>
        <w:jc w:val="both"/>
        <w:rPr>
          <w:b/>
          <w:sz w:val="24"/>
          <w:szCs w:val="24"/>
        </w:rPr>
      </w:pPr>
      <w:commentRangeStart w:id="0"/>
      <w:r w:rsidRPr="00CE1546">
        <w:rPr>
          <w:b/>
          <w:sz w:val="28"/>
          <w:szCs w:val="28"/>
        </w:rPr>
        <w:t xml:space="preserve">Author </w:t>
      </w:r>
      <w:commentRangeEnd w:id="0"/>
      <w:r w:rsidR="009F48E9">
        <w:rPr>
          <w:rStyle w:val="CommentReference"/>
        </w:rPr>
        <w:commentReference w:id="0"/>
      </w:r>
      <w:r w:rsidRPr="00CE1546">
        <w:rPr>
          <w:b/>
          <w:sz w:val="28"/>
          <w:szCs w:val="28"/>
        </w:rPr>
        <w:t>Name:</w:t>
      </w:r>
      <w:r w:rsidRPr="00317D9F">
        <w:rPr>
          <w:b/>
          <w:sz w:val="24"/>
          <w:szCs w:val="24"/>
        </w:rPr>
        <w:t xml:space="preserve">  </w:t>
      </w:r>
      <w:r w:rsidRPr="00317D9F">
        <w:rPr>
          <w:sz w:val="24"/>
          <w:szCs w:val="24"/>
        </w:rPr>
        <w:t>Cynthia Brown M.D.</w:t>
      </w:r>
    </w:p>
    <w:p w14:paraId="4BE7094B" w14:textId="3E56204A" w:rsidR="00087CAF" w:rsidRDefault="000253B9" w:rsidP="000253B9">
      <w:pPr>
        <w:jc w:val="both"/>
        <w:rPr>
          <w:b/>
          <w:sz w:val="28"/>
          <w:szCs w:val="28"/>
        </w:rPr>
      </w:pPr>
      <w:r w:rsidRPr="00CE1546">
        <w:rPr>
          <w:b/>
          <w:sz w:val="28"/>
          <w:szCs w:val="28"/>
        </w:rPr>
        <w:t>Clinical Skills Education Title:</w:t>
      </w:r>
      <w:r w:rsidRPr="00317D9F">
        <w:rPr>
          <w:b/>
          <w:sz w:val="24"/>
          <w:szCs w:val="24"/>
        </w:rPr>
        <w:t xml:space="preserve"> </w:t>
      </w:r>
      <w:r w:rsidRPr="00BE74F7">
        <w:rPr>
          <w:sz w:val="24"/>
          <w:szCs w:val="24"/>
        </w:rPr>
        <w:t xml:space="preserve">Motor Exam </w:t>
      </w:r>
      <w:r w:rsidR="000E60A0">
        <w:rPr>
          <w:sz w:val="24"/>
          <w:szCs w:val="24"/>
        </w:rPr>
        <w:t>P</w:t>
      </w:r>
      <w:r w:rsidRPr="00BE74F7">
        <w:rPr>
          <w:sz w:val="24"/>
          <w:szCs w:val="24"/>
        </w:rPr>
        <w:t>art I</w:t>
      </w:r>
    </w:p>
    <w:p w14:paraId="56CCFFFB" w14:textId="257EB8ED" w:rsidR="009D38D0" w:rsidRPr="00CE1546" w:rsidRDefault="000253B9" w:rsidP="000253B9">
      <w:pPr>
        <w:jc w:val="both"/>
        <w:rPr>
          <w:sz w:val="28"/>
          <w:szCs w:val="28"/>
        </w:rPr>
      </w:pPr>
      <w:commentRangeStart w:id="1"/>
      <w:r w:rsidRPr="00CE1546">
        <w:rPr>
          <w:b/>
          <w:sz w:val="28"/>
          <w:szCs w:val="28"/>
        </w:rPr>
        <w:t>Overview</w:t>
      </w:r>
      <w:commentRangeEnd w:id="1"/>
      <w:r w:rsidR="00B775B4">
        <w:rPr>
          <w:rStyle w:val="CommentReference"/>
        </w:rPr>
        <w:commentReference w:id="1"/>
      </w:r>
    </w:p>
    <w:p w14:paraId="7294F5B4" w14:textId="09219B97" w:rsidR="000F2883" w:rsidRPr="007124A8" w:rsidRDefault="000F2883" w:rsidP="000F2883">
      <w:pPr>
        <w:rPr>
          <w:sz w:val="24"/>
          <w:szCs w:val="24"/>
        </w:rPr>
      </w:pPr>
      <w:r w:rsidRPr="000F2883">
        <w:rPr>
          <w:sz w:val="24"/>
          <w:szCs w:val="24"/>
        </w:rPr>
        <w:t xml:space="preserve">Abnormalities in </w:t>
      </w:r>
      <w:r w:rsidRPr="00925093">
        <w:rPr>
          <w:sz w:val="24"/>
          <w:szCs w:val="24"/>
        </w:rPr>
        <w:t xml:space="preserve">the </w:t>
      </w:r>
      <w:r w:rsidRPr="00FC7EB0">
        <w:rPr>
          <w:sz w:val="24"/>
          <w:szCs w:val="24"/>
        </w:rPr>
        <w:t xml:space="preserve">motor function are associated with a wide range of diseases, from movement disorders to strokes. </w:t>
      </w:r>
      <w:r w:rsidRPr="007124A8">
        <w:rPr>
          <w:sz w:val="24"/>
          <w:szCs w:val="24"/>
        </w:rPr>
        <w:t>The motor assessment starts with observation of the patient</w:t>
      </w:r>
      <w:r w:rsidR="000E6700">
        <w:rPr>
          <w:sz w:val="24"/>
          <w:szCs w:val="24"/>
        </w:rPr>
        <w:t>. When the patient</w:t>
      </w:r>
      <w:r w:rsidRPr="007124A8">
        <w:rPr>
          <w:sz w:val="24"/>
          <w:szCs w:val="24"/>
        </w:rPr>
        <w:t xml:space="preserve"> enter</w:t>
      </w:r>
      <w:r w:rsidR="000E6700">
        <w:rPr>
          <w:sz w:val="24"/>
          <w:szCs w:val="24"/>
        </w:rPr>
        <w:t>s</w:t>
      </w:r>
      <w:r w:rsidRPr="007124A8">
        <w:rPr>
          <w:sz w:val="24"/>
          <w:szCs w:val="24"/>
        </w:rPr>
        <w:t xml:space="preserve"> the examination area</w:t>
      </w:r>
      <w:r w:rsidR="000E6700">
        <w:rPr>
          <w:sz w:val="24"/>
          <w:szCs w:val="24"/>
        </w:rPr>
        <w:t>, the clinician observes</w:t>
      </w:r>
      <w:r w:rsidRPr="007124A8">
        <w:rPr>
          <w:sz w:val="24"/>
          <w:szCs w:val="24"/>
        </w:rPr>
        <w:t xml:space="preserve"> the</w:t>
      </w:r>
      <w:r w:rsidR="000E6700">
        <w:rPr>
          <w:sz w:val="24"/>
          <w:szCs w:val="24"/>
        </w:rPr>
        <w:t>ir</w:t>
      </w:r>
      <w:r w:rsidRPr="007124A8">
        <w:rPr>
          <w:sz w:val="24"/>
          <w:szCs w:val="24"/>
        </w:rPr>
        <w:t xml:space="preserve"> ability to walk unassisted and </w:t>
      </w:r>
      <w:r w:rsidR="000E6700">
        <w:rPr>
          <w:sz w:val="24"/>
          <w:szCs w:val="24"/>
        </w:rPr>
        <w:t xml:space="preserve">their </w:t>
      </w:r>
      <w:r w:rsidRPr="007124A8">
        <w:rPr>
          <w:sz w:val="24"/>
          <w:szCs w:val="24"/>
        </w:rPr>
        <w:t xml:space="preserve">speed and coordination while moving. </w:t>
      </w:r>
      <w:r w:rsidRPr="000F2883">
        <w:rPr>
          <w:sz w:val="24"/>
          <w:szCs w:val="24"/>
        </w:rPr>
        <w:t>Taking the patient</w:t>
      </w:r>
      <w:r w:rsidRPr="00925093">
        <w:rPr>
          <w:sz w:val="24"/>
          <w:szCs w:val="24"/>
        </w:rPr>
        <w:t xml:space="preserve">’s </w:t>
      </w:r>
      <w:r w:rsidRPr="00FC7EB0">
        <w:rPr>
          <w:sz w:val="24"/>
          <w:szCs w:val="24"/>
        </w:rPr>
        <w:t>history provides an additional opportunity to observe for evidence of tremor</w:t>
      </w:r>
      <w:r w:rsidRPr="000F2883">
        <w:rPr>
          <w:sz w:val="24"/>
          <w:szCs w:val="24"/>
        </w:rPr>
        <w:t xml:space="preserve">s or other abnormal movements, such as chorea or tardive dyskinesia. Such simple but important observations can </w:t>
      </w:r>
      <w:r w:rsidR="000E6700">
        <w:rPr>
          <w:sz w:val="24"/>
          <w:szCs w:val="24"/>
        </w:rPr>
        <w:t>yield</w:t>
      </w:r>
      <w:r w:rsidRPr="000F2883">
        <w:rPr>
          <w:sz w:val="24"/>
          <w:szCs w:val="24"/>
        </w:rPr>
        <w:t xml:space="preserve"> valuable clues to the diagnosis and help</w:t>
      </w:r>
      <w:r w:rsidR="002F7EDC">
        <w:rPr>
          <w:sz w:val="24"/>
          <w:szCs w:val="24"/>
        </w:rPr>
        <w:t>s</w:t>
      </w:r>
      <w:r w:rsidRPr="000F2883">
        <w:rPr>
          <w:sz w:val="24"/>
          <w:szCs w:val="24"/>
        </w:rPr>
        <w:t xml:space="preserve"> to focus the rest of the examination. The motor assessment continues in the systematic fashion</w:t>
      </w:r>
      <w:r w:rsidR="000E6700">
        <w:rPr>
          <w:sz w:val="24"/>
          <w:szCs w:val="24"/>
        </w:rPr>
        <w:t>,</w:t>
      </w:r>
      <w:r w:rsidRPr="000F2883">
        <w:rPr>
          <w:sz w:val="24"/>
          <w:szCs w:val="24"/>
        </w:rPr>
        <w:t xml:space="preserve"> includ</w:t>
      </w:r>
      <w:r w:rsidR="000E6700">
        <w:rPr>
          <w:sz w:val="24"/>
          <w:szCs w:val="24"/>
        </w:rPr>
        <w:t>ing</w:t>
      </w:r>
      <w:r w:rsidRPr="000F2883">
        <w:rPr>
          <w:sz w:val="24"/>
          <w:szCs w:val="24"/>
        </w:rPr>
        <w:t xml:space="preserve"> inspection for</w:t>
      </w:r>
      <w:r w:rsidR="00FC7EB0">
        <w:rPr>
          <w:sz w:val="24"/>
          <w:szCs w:val="24"/>
        </w:rPr>
        <w:t xml:space="preserve"> </w:t>
      </w:r>
      <w:r w:rsidRPr="007124A8">
        <w:rPr>
          <w:sz w:val="24"/>
          <w:szCs w:val="24"/>
        </w:rPr>
        <w:t>muscle atrophy and abnormal movements, assessment of muscle tone, muscle strength testing</w:t>
      </w:r>
      <w:r w:rsidR="000E6700">
        <w:rPr>
          <w:sz w:val="24"/>
          <w:szCs w:val="24"/>
        </w:rPr>
        <w:t>,</w:t>
      </w:r>
      <w:r w:rsidRPr="007124A8">
        <w:rPr>
          <w:sz w:val="24"/>
          <w:szCs w:val="24"/>
        </w:rPr>
        <w:t xml:space="preserve"> and finally</w:t>
      </w:r>
      <w:r w:rsidR="00FC7EB0">
        <w:rPr>
          <w:sz w:val="24"/>
          <w:szCs w:val="24"/>
        </w:rPr>
        <w:t xml:space="preserve">, the </w:t>
      </w:r>
      <w:r w:rsidRPr="007124A8">
        <w:rPr>
          <w:sz w:val="24"/>
          <w:szCs w:val="24"/>
        </w:rPr>
        <w:t xml:space="preserve">examination of the muscle reflexes and coordination. </w:t>
      </w:r>
      <w:r w:rsidRPr="000F2883">
        <w:rPr>
          <w:sz w:val="24"/>
          <w:szCs w:val="24"/>
        </w:rPr>
        <w:t>T</w:t>
      </w:r>
      <w:r w:rsidRPr="007124A8">
        <w:rPr>
          <w:sz w:val="24"/>
          <w:szCs w:val="24"/>
        </w:rPr>
        <w:t>he careful systematic testing of the motor system and the integration of all the findings provide insight</w:t>
      </w:r>
      <w:r w:rsidR="00FC7EB0">
        <w:rPr>
          <w:sz w:val="24"/>
          <w:szCs w:val="24"/>
        </w:rPr>
        <w:t xml:space="preserve"> to</w:t>
      </w:r>
      <w:r w:rsidRPr="007124A8">
        <w:rPr>
          <w:sz w:val="24"/>
          <w:szCs w:val="24"/>
        </w:rPr>
        <w:t xml:space="preserve"> the level at which the motor pathway is affected</w:t>
      </w:r>
      <w:r w:rsidR="00692753">
        <w:rPr>
          <w:sz w:val="24"/>
          <w:szCs w:val="24"/>
        </w:rPr>
        <w:t>,</w:t>
      </w:r>
      <w:r w:rsidRPr="007124A8">
        <w:rPr>
          <w:sz w:val="24"/>
          <w:szCs w:val="24"/>
        </w:rPr>
        <w:t xml:space="preserve"> and </w:t>
      </w:r>
      <w:r w:rsidR="00692753">
        <w:rPr>
          <w:sz w:val="24"/>
          <w:szCs w:val="24"/>
        </w:rPr>
        <w:t xml:space="preserve">also </w:t>
      </w:r>
      <w:r w:rsidR="00FC7EB0">
        <w:rPr>
          <w:sz w:val="24"/>
          <w:szCs w:val="24"/>
        </w:rPr>
        <w:t xml:space="preserve">help </w:t>
      </w:r>
      <w:r w:rsidRPr="007124A8">
        <w:rPr>
          <w:sz w:val="24"/>
          <w:szCs w:val="24"/>
        </w:rPr>
        <w:t>the clinician to formulate</w:t>
      </w:r>
      <w:r w:rsidR="00FC7EB0">
        <w:rPr>
          <w:sz w:val="24"/>
          <w:szCs w:val="24"/>
        </w:rPr>
        <w:t xml:space="preserve"> the </w:t>
      </w:r>
      <w:r w:rsidRPr="007124A8">
        <w:rPr>
          <w:sz w:val="24"/>
          <w:szCs w:val="24"/>
        </w:rPr>
        <w:t xml:space="preserve">differential diagnosis and </w:t>
      </w:r>
      <w:r w:rsidR="00FC7EB0">
        <w:rPr>
          <w:sz w:val="24"/>
          <w:szCs w:val="24"/>
        </w:rPr>
        <w:t xml:space="preserve">to </w:t>
      </w:r>
      <w:r w:rsidRPr="007124A8">
        <w:rPr>
          <w:sz w:val="24"/>
          <w:szCs w:val="24"/>
        </w:rPr>
        <w:t xml:space="preserve">determine the course of the subsequent evaluation and treatment. </w:t>
      </w:r>
    </w:p>
    <w:p w14:paraId="21E0E612" w14:textId="77777777" w:rsidR="00087CAF" w:rsidRDefault="00087CAF" w:rsidP="00977619">
      <w:pPr>
        <w:spacing w:after="0"/>
        <w:rPr>
          <w:b/>
          <w:sz w:val="28"/>
          <w:szCs w:val="28"/>
        </w:rPr>
      </w:pPr>
    </w:p>
    <w:p w14:paraId="2C88D904" w14:textId="50D6965C" w:rsidR="00BE74F7" w:rsidRPr="00BE74F7" w:rsidRDefault="001F3EE1" w:rsidP="00977619">
      <w:pPr>
        <w:spacing w:after="0"/>
        <w:rPr>
          <w:sz w:val="24"/>
          <w:szCs w:val="24"/>
        </w:rPr>
      </w:pPr>
      <w:r w:rsidRPr="00CE1546">
        <w:rPr>
          <w:b/>
          <w:sz w:val="28"/>
          <w:szCs w:val="28"/>
        </w:rPr>
        <w:t>Procedure</w:t>
      </w:r>
    </w:p>
    <w:p w14:paraId="40BB0E8B" w14:textId="5353236F" w:rsidR="007925D1" w:rsidRPr="00BE74F7" w:rsidRDefault="00287F71" w:rsidP="00977619">
      <w:pPr>
        <w:spacing w:after="0"/>
        <w:rPr>
          <w:sz w:val="24"/>
          <w:szCs w:val="24"/>
        </w:rPr>
      </w:pPr>
      <w:r w:rsidRPr="00BE74F7">
        <w:rPr>
          <w:sz w:val="24"/>
          <w:szCs w:val="24"/>
        </w:rPr>
        <w:t>1</w:t>
      </w:r>
      <w:r w:rsidR="004F37A5">
        <w:rPr>
          <w:sz w:val="24"/>
          <w:szCs w:val="24"/>
        </w:rPr>
        <w:t>.</w:t>
      </w:r>
      <w:r w:rsidR="001F3EE1" w:rsidRPr="00BE74F7">
        <w:rPr>
          <w:sz w:val="24"/>
          <w:szCs w:val="24"/>
        </w:rPr>
        <w:t xml:space="preserve"> </w:t>
      </w:r>
      <w:r w:rsidR="006F2FBC" w:rsidRPr="00BE74F7">
        <w:rPr>
          <w:sz w:val="24"/>
          <w:szCs w:val="24"/>
        </w:rPr>
        <w:t>Observation.</w:t>
      </w:r>
    </w:p>
    <w:p w14:paraId="318D4832" w14:textId="77777777" w:rsidR="008B2E0F" w:rsidRDefault="008B2E0F" w:rsidP="00977619">
      <w:pPr>
        <w:spacing w:after="0"/>
        <w:rPr>
          <w:sz w:val="24"/>
          <w:szCs w:val="24"/>
          <w:highlight w:val="yellow"/>
        </w:rPr>
      </w:pPr>
    </w:p>
    <w:p w14:paraId="0BF42DCA" w14:textId="721364C3" w:rsidR="008B2E0F" w:rsidRDefault="004F37A5" w:rsidP="00977619">
      <w:pPr>
        <w:spacing w:after="0"/>
        <w:rPr>
          <w:sz w:val="24"/>
          <w:szCs w:val="24"/>
        </w:rPr>
      </w:pPr>
      <w:r>
        <w:rPr>
          <w:sz w:val="24"/>
          <w:szCs w:val="24"/>
          <w:highlight w:val="yellow"/>
        </w:rPr>
        <w:t xml:space="preserve">1.1 </w:t>
      </w:r>
      <w:r w:rsidR="00E52572" w:rsidRPr="00BE74F7">
        <w:rPr>
          <w:sz w:val="24"/>
          <w:szCs w:val="24"/>
          <w:highlight w:val="yellow"/>
        </w:rPr>
        <w:t xml:space="preserve">During the </w:t>
      </w:r>
      <w:r w:rsidR="001F3EE1" w:rsidRPr="00BE74F7">
        <w:rPr>
          <w:sz w:val="24"/>
          <w:szCs w:val="24"/>
          <w:highlight w:val="yellow"/>
        </w:rPr>
        <w:t>interview,</w:t>
      </w:r>
      <w:r w:rsidR="00E52572" w:rsidRPr="00BE74F7">
        <w:rPr>
          <w:sz w:val="24"/>
          <w:szCs w:val="24"/>
          <w:highlight w:val="yellow"/>
        </w:rPr>
        <w:t xml:space="preserve"> observe</w:t>
      </w:r>
      <w:r w:rsidR="00287F71" w:rsidRPr="00BE74F7">
        <w:rPr>
          <w:sz w:val="24"/>
          <w:szCs w:val="24"/>
          <w:highlight w:val="yellow"/>
        </w:rPr>
        <w:t xml:space="preserve"> the patient for any tremors or abnormal movement</w:t>
      </w:r>
      <w:r w:rsidR="00287F71" w:rsidRPr="00317D9F">
        <w:rPr>
          <w:sz w:val="24"/>
          <w:szCs w:val="24"/>
        </w:rPr>
        <w:t xml:space="preserve">s.  </w:t>
      </w:r>
      <w:r w:rsidR="007124A8">
        <w:rPr>
          <w:sz w:val="24"/>
          <w:szCs w:val="24"/>
        </w:rPr>
        <w:br/>
      </w:r>
    </w:p>
    <w:p w14:paraId="08ED1ACB" w14:textId="75F18E48" w:rsidR="00817429" w:rsidRDefault="004F37A5" w:rsidP="00977619">
      <w:pPr>
        <w:spacing w:after="0"/>
        <w:rPr>
          <w:sz w:val="24"/>
          <w:szCs w:val="24"/>
        </w:rPr>
      </w:pPr>
      <w:r>
        <w:rPr>
          <w:sz w:val="24"/>
          <w:szCs w:val="24"/>
        </w:rPr>
        <w:t xml:space="preserve">1.1.1 </w:t>
      </w:r>
      <w:r w:rsidR="008E43CA" w:rsidRPr="00317D9F">
        <w:rPr>
          <w:sz w:val="24"/>
          <w:szCs w:val="24"/>
        </w:rPr>
        <w:t>Are tremors occurring at rest, as is typical of Parkinson disease, or are the</w:t>
      </w:r>
      <w:r w:rsidR="008B2E0F">
        <w:rPr>
          <w:sz w:val="24"/>
          <w:szCs w:val="24"/>
        </w:rPr>
        <w:t>y</w:t>
      </w:r>
      <w:r w:rsidR="008E43CA" w:rsidRPr="00317D9F">
        <w:rPr>
          <w:sz w:val="24"/>
          <w:szCs w:val="24"/>
        </w:rPr>
        <w:t xml:space="preserve"> movements </w:t>
      </w:r>
      <w:r>
        <w:rPr>
          <w:sz w:val="24"/>
          <w:szCs w:val="24"/>
        </w:rPr>
        <w:t>that</w:t>
      </w:r>
      <w:r w:rsidR="008E43CA" w:rsidRPr="00317D9F">
        <w:rPr>
          <w:sz w:val="24"/>
          <w:szCs w:val="24"/>
        </w:rPr>
        <w:t xml:space="preserve"> might occur with essential tremor? Does the patient appear fidgety</w:t>
      </w:r>
      <w:r w:rsidR="008B2E0F">
        <w:rPr>
          <w:sz w:val="24"/>
          <w:szCs w:val="24"/>
        </w:rPr>
        <w:t>,</w:t>
      </w:r>
      <w:r w:rsidR="008E43CA" w:rsidRPr="00317D9F">
        <w:rPr>
          <w:sz w:val="24"/>
          <w:szCs w:val="24"/>
        </w:rPr>
        <w:t xml:space="preserve"> or </w:t>
      </w:r>
      <w:r w:rsidR="008B2E0F">
        <w:rPr>
          <w:sz w:val="24"/>
          <w:szCs w:val="24"/>
        </w:rPr>
        <w:t>do</w:t>
      </w:r>
      <w:r w:rsidR="008E43CA" w:rsidRPr="00317D9F">
        <w:rPr>
          <w:sz w:val="24"/>
          <w:szCs w:val="24"/>
        </w:rPr>
        <w:t xml:space="preserve"> they have choreiform movements?</w:t>
      </w:r>
      <w:r w:rsidR="00E52572" w:rsidRPr="00317D9F">
        <w:rPr>
          <w:sz w:val="24"/>
          <w:szCs w:val="24"/>
        </w:rPr>
        <w:t xml:space="preserve"> Is there a paucity of movement</w:t>
      </w:r>
      <w:r w:rsidR="008B2E0F">
        <w:rPr>
          <w:sz w:val="24"/>
          <w:szCs w:val="24"/>
        </w:rPr>
        <w:t>,</w:t>
      </w:r>
      <w:r w:rsidR="00E52572" w:rsidRPr="00317D9F">
        <w:rPr>
          <w:sz w:val="24"/>
          <w:szCs w:val="24"/>
        </w:rPr>
        <w:t xml:space="preserve"> as might be seen with </w:t>
      </w:r>
      <w:r w:rsidR="00752712">
        <w:rPr>
          <w:sz w:val="24"/>
          <w:szCs w:val="24"/>
        </w:rPr>
        <w:t>P</w:t>
      </w:r>
      <w:r w:rsidR="00E52572" w:rsidRPr="00317D9F">
        <w:rPr>
          <w:sz w:val="24"/>
          <w:szCs w:val="24"/>
        </w:rPr>
        <w:t>arkinsonian syndromes?</w:t>
      </w:r>
    </w:p>
    <w:p w14:paraId="54FEF38E" w14:textId="77777777" w:rsidR="00BE74F7" w:rsidRPr="00317D9F" w:rsidRDefault="00BE74F7" w:rsidP="00977619">
      <w:pPr>
        <w:spacing w:after="0"/>
        <w:rPr>
          <w:sz w:val="24"/>
          <w:szCs w:val="24"/>
        </w:rPr>
      </w:pPr>
    </w:p>
    <w:p w14:paraId="0B298636" w14:textId="6D0D70A4" w:rsidR="00817429" w:rsidRPr="00BE74F7" w:rsidRDefault="001F3EE1" w:rsidP="00977619">
      <w:pPr>
        <w:spacing w:after="0"/>
        <w:rPr>
          <w:sz w:val="24"/>
          <w:szCs w:val="24"/>
        </w:rPr>
      </w:pPr>
      <w:r w:rsidRPr="00BE74F7">
        <w:rPr>
          <w:sz w:val="24"/>
          <w:szCs w:val="24"/>
        </w:rPr>
        <w:t xml:space="preserve">1.2 </w:t>
      </w:r>
      <w:r w:rsidR="004B71CD" w:rsidRPr="00BE74F7">
        <w:rPr>
          <w:sz w:val="24"/>
          <w:szCs w:val="24"/>
        </w:rPr>
        <w:t xml:space="preserve">Evaluation of </w:t>
      </w:r>
      <w:r w:rsidR="001A4B6B" w:rsidRPr="00BE74F7">
        <w:rPr>
          <w:sz w:val="24"/>
          <w:szCs w:val="24"/>
        </w:rPr>
        <w:t xml:space="preserve">the muscle </w:t>
      </w:r>
      <w:r w:rsidR="004B71CD" w:rsidRPr="00BE74F7">
        <w:rPr>
          <w:sz w:val="24"/>
          <w:szCs w:val="24"/>
        </w:rPr>
        <w:t>tone</w:t>
      </w:r>
      <w:r w:rsidR="004F37A5">
        <w:rPr>
          <w:sz w:val="24"/>
          <w:szCs w:val="24"/>
        </w:rPr>
        <w:t>.</w:t>
      </w:r>
      <w:r w:rsidR="007124A8">
        <w:rPr>
          <w:sz w:val="24"/>
          <w:szCs w:val="24"/>
        </w:rPr>
        <w:br/>
      </w:r>
    </w:p>
    <w:p w14:paraId="2A028509" w14:textId="2ACB46EB" w:rsidR="00977619" w:rsidRDefault="001F3EE1" w:rsidP="00977619">
      <w:pPr>
        <w:spacing w:after="0" w:line="240" w:lineRule="auto"/>
        <w:rPr>
          <w:sz w:val="24"/>
          <w:szCs w:val="24"/>
        </w:rPr>
      </w:pPr>
      <w:r w:rsidRPr="00BE74F7">
        <w:rPr>
          <w:sz w:val="24"/>
          <w:szCs w:val="24"/>
          <w:highlight w:val="yellow"/>
        </w:rPr>
        <w:t xml:space="preserve">1.2.1 </w:t>
      </w:r>
      <w:r w:rsidR="001A4B6B" w:rsidRPr="00BE74F7">
        <w:rPr>
          <w:sz w:val="24"/>
          <w:szCs w:val="24"/>
          <w:highlight w:val="yellow"/>
        </w:rPr>
        <w:t xml:space="preserve">To test the muscle </w:t>
      </w:r>
      <w:r w:rsidR="004B71CD" w:rsidRPr="00BE74F7">
        <w:rPr>
          <w:sz w:val="24"/>
          <w:szCs w:val="24"/>
          <w:highlight w:val="yellow"/>
        </w:rPr>
        <w:t>tone</w:t>
      </w:r>
      <w:r w:rsidR="00E511B7" w:rsidRPr="00BE74F7">
        <w:rPr>
          <w:sz w:val="24"/>
          <w:szCs w:val="24"/>
          <w:highlight w:val="yellow"/>
        </w:rPr>
        <w:t xml:space="preserve"> in</w:t>
      </w:r>
      <w:r w:rsidR="001A4B6B" w:rsidRPr="00BE74F7">
        <w:rPr>
          <w:sz w:val="24"/>
          <w:szCs w:val="24"/>
          <w:highlight w:val="yellow"/>
        </w:rPr>
        <w:t xml:space="preserve"> the </w:t>
      </w:r>
      <w:r w:rsidR="00E511B7" w:rsidRPr="00BE74F7">
        <w:rPr>
          <w:sz w:val="24"/>
          <w:szCs w:val="24"/>
          <w:highlight w:val="yellow"/>
        </w:rPr>
        <w:t>lower extremities</w:t>
      </w:r>
      <w:r w:rsidR="004B71CD" w:rsidRPr="00BE74F7">
        <w:rPr>
          <w:sz w:val="24"/>
          <w:szCs w:val="24"/>
          <w:highlight w:val="yellow"/>
        </w:rPr>
        <w:t xml:space="preserve">, have the patient relax </w:t>
      </w:r>
      <w:r w:rsidR="00977619" w:rsidRPr="00BE74F7">
        <w:rPr>
          <w:sz w:val="24"/>
          <w:szCs w:val="24"/>
          <w:highlight w:val="yellow"/>
        </w:rPr>
        <w:t>their</w:t>
      </w:r>
      <w:r w:rsidR="004B71CD" w:rsidRPr="00BE74F7">
        <w:rPr>
          <w:sz w:val="24"/>
          <w:szCs w:val="24"/>
          <w:highlight w:val="yellow"/>
        </w:rPr>
        <w:t xml:space="preserve"> legs while lying on the bed or examin</w:t>
      </w:r>
      <w:r w:rsidR="007124A8">
        <w:rPr>
          <w:sz w:val="24"/>
          <w:szCs w:val="24"/>
          <w:highlight w:val="yellow"/>
        </w:rPr>
        <w:t>ation</w:t>
      </w:r>
      <w:r w:rsidR="004B71CD" w:rsidRPr="00BE74F7">
        <w:rPr>
          <w:sz w:val="24"/>
          <w:szCs w:val="24"/>
          <w:highlight w:val="yellow"/>
        </w:rPr>
        <w:t xml:space="preserve"> table.</w:t>
      </w:r>
      <w:r w:rsidR="004B71CD" w:rsidRPr="00317D9F">
        <w:rPr>
          <w:sz w:val="24"/>
          <w:szCs w:val="24"/>
        </w:rPr>
        <w:t xml:space="preserve">  </w:t>
      </w:r>
    </w:p>
    <w:p w14:paraId="399FEBC7" w14:textId="77777777" w:rsidR="00CE1546" w:rsidRPr="00317D9F" w:rsidRDefault="00CE1546" w:rsidP="00977619">
      <w:pPr>
        <w:spacing w:after="0" w:line="240" w:lineRule="auto"/>
        <w:rPr>
          <w:sz w:val="24"/>
          <w:szCs w:val="24"/>
        </w:rPr>
      </w:pPr>
    </w:p>
    <w:p w14:paraId="3DB68143" w14:textId="536C740C" w:rsidR="00977619" w:rsidRPr="00317D9F" w:rsidRDefault="001F3EE1" w:rsidP="00977619">
      <w:pPr>
        <w:spacing w:after="0" w:line="240" w:lineRule="auto"/>
        <w:rPr>
          <w:sz w:val="24"/>
          <w:szCs w:val="24"/>
        </w:rPr>
      </w:pPr>
      <w:r w:rsidRPr="00BE74F7">
        <w:rPr>
          <w:sz w:val="24"/>
          <w:szCs w:val="24"/>
          <w:highlight w:val="yellow"/>
        </w:rPr>
        <w:t xml:space="preserve">1.2.2 </w:t>
      </w:r>
      <w:r w:rsidR="004B71CD" w:rsidRPr="00BE74F7">
        <w:rPr>
          <w:sz w:val="24"/>
          <w:szCs w:val="24"/>
          <w:highlight w:val="yellow"/>
        </w:rPr>
        <w:t xml:space="preserve">Place hands behind the </w:t>
      </w:r>
      <w:r w:rsidR="00977619" w:rsidRPr="00BE74F7">
        <w:rPr>
          <w:sz w:val="24"/>
          <w:szCs w:val="24"/>
          <w:highlight w:val="yellow"/>
        </w:rPr>
        <w:t xml:space="preserve">patient’s </w:t>
      </w:r>
      <w:r w:rsidR="00BE74F7">
        <w:rPr>
          <w:sz w:val="24"/>
          <w:szCs w:val="24"/>
          <w:highlight w:val="yellow"/>
        </w:rPr>
        <w:t>knee,</w:t>
      </w:r>
      <w:r w:rsidR="004B71CD" w:rsidRPr="00BE74F7">
        <w:rPr>
          <w:sz w:val="24"/>
          <w:szCs w:val="24"/>
          <w:highlight w:val="yellow"/>
        </w:rPr>
        <w:t xml:space="preserve"> lift the</w:t>
      </w:r>
      <w:r w:rsidR="00977619" w:rsidRPr="00BE74F7">
        <w:rPr>
          <w:sz w:val="24"/>
          <w:szCs w:val="24"/>
          <w:highlight w:val="yellow"/>
        </w:rPr>
        <w:t>ir</w:t>
      </w:r>
      <w:r w:rsidR="004B71CD" w:rsidRPr="00BE74F7">
        <w:rPr>
          <w:sz w:val="24"/>
          <w:szCs w:val="24"/>
          <w:highlight w:val="yellow"/>
        </w:rPr>
        <w:t xml:space="preserve"> leg in a sudden motion</w:t>
      </w:r>
      <w:r w:rsidR="00491B2C">
        <w:rPr>
          <w:sz w:val="24"/>
          <w:szCs w:val="24"/>
          <w:highlight w:val="yellow"/>
        </w:rPr>
        <w:t>,</w:t>
      </w:r>
      <w:r w:rsidR="00BE74F7">
        <w:rPr>
          <w:sz w:val="24"/>
          <w:szCs w:val="24"/>
          <w:highlight w:val="yellow"/>
        </w:rPr>
        <w:t xml:space="preserve"> and observe if their</w:t>
      </w:r>
      <w:r w:rsidR="004B71CD" w:rsidRPr="00BE74F7">
        <w:rPr>
          <w:sz w:val="24"/>
          <w:szCs w:val="24"/>
          <w:highlight w:val="yellow"/>
        </w:rPr>
        <w:t xml:space="preserve"> heel </w:t>
      </w:r>
      <w:r w:rsidR="00BE74F7">
        <w:rPr>
          <w:sz w:val="24"/>
          <w:szCs w:val="24"/>
          <w:highlight w:val="yellow"/>
        </w:rPr>
        <w:t>drags</w:t>
      </w:r>
      <w:r w:rsidR="004B71CD" w:rsidRPr="00BE74F7">
        <w:rPr>
          <w:sz w:val="24"/>
          <w:szCs w:val="24"/>
          <w:highlight w:val="yellow"/>
        </w:rPr>
        <w:t xml:space="preserve"> along the bed.</w:t>
      </w:r>
      <w:r w:rsidR="004B71CD" w:rsidRPr="00317D9F">
        <w:rPr>
          <w:sz w:val="24"/>
          <w:szCs w:val="24"/>
        </w:rPr>
        <w:t xml:space="preserve"> If there is</w:t>
      </w:r>
      <w:r w:rsidR="00BE74F7">
        <w:rPr>
          <w:sz w:val="24"/>
          <w:szCs w:val="24"/>
        </w:rPr>
        <w:t xml:space="preserve"> an </w:t>
      </w:r>
      <w:r w:rsidR="004B71CD" w:rsidRPr="00317D9F">
        <w:rPr>
          <w:sz w:val="24"/>
          <w:szCs w:val="24"/>
        </w:rPr>
        <w:t xml:space="preserve">increased tone or spasticity, the foot </w:t>
      </w:r>
      <w:r w:rsidR="00E511B7" w:rsidRPr="00317D9F">
        <w:rPr>
          <w:sz w:val="24"/>
          <w:szCs w:val="24"/>
        </w:rPr>
        <w:t>may not make contact with the bed</w:t>
      </w:r>
      <w:r w:rsidR="004B71CD" w:rsidRPr="00317D9F">
        <w:rPr>
          <w:sz w:val="24"/>
          <w:szCs w:val="24"/>
        </w:rPr>
        <w:t xml:space="preserve">.  </w:t>
      </w:r>
    </w:p>
    <w:p w14:paraId="530E7C64" w14:textId="77777777" w:rsidR="00817429" w:rsidRPr="00317D9F" w:rsidRDefault="00817429" w:rsidP="00977619">
      <w:pPr>
        <w:spacing w:after="0" w:line="240" w:lineRule="auto"/>
        <w:rPr>
          <w:sz w:val="24"/>
          <w:szCs w:val="24"/>
        </w:rPr>
      </w:pPr>
    </w:p>
    <w:p w14:paraId="6DC6D9B3" w14:textId="6B1548A5" w:rsidR="00817429" w:rsidRPr="00317D9F" w:rsidRDefault="00977619" w:rsidP="00977619">
      <w:pPr>
        <w:spacing w:after="0" w:line="240" w:lineRule="auto"/>
        <w:rPr>
          <w:sz w:val="24"/>
          <w:szCs w:val="24"/>
        </w:rPr>
      </w:pPr>
      <w:r w:rsidRPr="00317D9F">
        <w:rPr>
          <w:sz w:val="24"/>
          <w:szCs w:val="24"/>
        </w:rPr>
        <w:lastRenderedPageBreak/>
        <w:t xml:space="preserve">1.2.3 </w:t>
      </w:r>
      <w:r w:rsidR="004B71CD" w:rsidRPr="00317D9F">
        <w:rPr>
          <w:sz w:val="24"/>
          <w:szCs w:val="24"/>
        </w:rPr>
        <w:t xml:space="preserve">Another technique </w:t>
      </w:r>
      <w:r w:rsidRPr="00317D9F">
        <w:rPr>
          <w:sz w:val="24"/>
          <w:szCs w:val="24"/>
        </w:rPr>
        <w:t xml:space="preserve">for assessing the muscle tone in the lower extremities is </w:t>
      </w:r>
      <w:r w:rsidR="004B71CD" w:rsidRPr="00317D9F">
        <w:rPr>
          <w:sz w:val="24"/>
          <w:szCs w:val="24"/>
        </w:rPr>
        <w:t xml:space="preserve">to </w:t>
      </w:r>
      <w:r w:rsidR="004B71CD" w:rsidRPr="00BE74F7">
        <w:rPr>
          <w:sz w:val="24"/>
          <w:szCs w:val="24"/>
          <w:highlight w:val="yellow"/>
        </w:rPr>
        <w:t xml:space="preserve">support the patient’s thigh with one </w:t>
      </w:r>
      <w:r w:rsidRPr="00BE74F7">
        <w:rPr>
          <w:sz w:val="24"/>
          <w:szCs w:val="24"/>
          <w:highlight w:val="yellow"/>
        </w:rPr>
        <w:t>hand</w:t>
      </w:r>
      <w:r w:rsidR="00491B2C">
        <w:rPr>
          <w:sz w:val="24"/>
          <w:szCs w:val="24"/>
          <w:highlight w:val="yellow"/>
        </w:rPr>
        <w:t>,</w:t>
      </w:r>
      <w:r w:rsidRPr="00BE74F7">
        <w:rPr>
          <w:sz w:val="24"/>
          <w:szCs w:val="24"/>
          <w:highlight w:val="yellow"/>
        </w:rPr>
        <w:t xml:space="preserve"> </w:t>
      </w:r>
      <w:r w:rsidR="004B71CD" w:rsidRPr="00BE74F7">
        <w:rPr>
          <w:sz w:val="24"/>
          <w:szCs w:val="24"/>
          <w:highlight w:val="yellow"/>
        </w:rPr>
        <w:t>and while h</w:t>
      </w:r>
      <w:r w:rsidRPr="00BE74F7">
        <w:rPr>
          <w:sz w:val="24"/>
          <w:szCs w:val="24"/>
          <w:highlight w:val="yellow"/>
        </w:rPr>
        <w:t>olding the foot with the other</w:t>
      </w:r>
      <w:r w:rsidR="00491B2C">
        <w:rPr>
          <w:sz w:val="24"/>
          <w:szCs w:val="24"/>
          <w:highlight w:val="yellow"/>
        </w:rPr>
        <w:t>,</w:t>
      </w:r>
      <w:r w:rsidRPr="00BE74F7">
        <w:rPr>
          <w:sz w:val="24"/>
          <w:szCs w:val="24"/>
          <w:highlight w:val="yellow"/>
        </w:rPr>
        <w:t xml:space="preserve"> </w:t>
      </w:r>
      <w:r w:rsidR="004B71CD" w:rsidRPr="00BE74F7">
        <w:rPr>
          <w:sz w:val="24"/>
          <w:szCs w:val="24"/>
          <w:highlight w:val="yellow"/>
        </w:rPr>
        <w:t>alternately extend and flex the patient’s knee and ankle</w:t>
      </w:r>
      <w:r w:rsidR="00E511B7" w:rsidRPr="00BE74F7">
        <w:rPr>
          <w:sz w:val="24"/>
          <w:szCs w:val="24"/>
          <w:highlight w:val="yellow"/>
        </w:rPr>
        <w:t>.</w:t>
      </w:r>
      <w:r w:rsidR="00E511B7" w:rsidRPr="00317D9F">
        <w:rPr>
          <w:sz w:val="24"/>
          <w:szCs w:val="24"/>
        </w:rPr>
        <w:t xml:space="preserve"> </w:t>
      </w:r>
    </w:p>
    <w:p w14:paraId="1D89BCC3" w14:textId="009A8BE9" w:rsidR="001F3EE1" w:rsidRPr="00317D9F" w:rsidRDefault="00E511B7" w:rsidP="00977619">
      <w:pPr>
        <w:spacing w:after="0" w:line="240" w:lineRule="auto"/>
        <w:rPr>
          <w:sz w:val="24"/>
          <w:szCs w:val="24"/>
        </w:rPr>
      </w:pPr>
      <w:r w:rsidRPr="00317D9F">
        <w:rPr>
          <w:sz w:val="24"/>
          <w:szCs w:val="24"/>
        </w:rPr>
        <w:t xml:space="preserve"> </w:t>
      </w:r>
    </w:p>
    <w:p w14:paraId="481B3B03" w14:textId="5C8A2322" w:rsidR="00540467" w:rsidRPr="00CE1546" w:rsidRDefault="00977619" w:rsidP="00977619">
      <w:pPr>
        <w:spacing w:after="0" w:line="240" w:lineRule="auto"/>
        <w:rPr>
          <w:sz w:val="24"/>
          <w:szCs w:val="24"/>
        </w:rPr>
      </w:pPr>
      <w:r w:rsidRPr="00CE1546">
        <w:rPr>
          <w:sz w:val="24"/>
          <w:szCs w:val="24"/>
        </w:rPr>
        <w:t xml:space="preserve">1.2.4 </w:t>
      </w:r>
      <w:r w:rsidR="00E511B7" w:rsidRPr="00CE1546">
        <w:rPr>
          <w:sz w:val="24"/>
          <w:szCs w:val="24"/>
        </w:rPr>
        <w:t>To test for cogwheeling</w:t>
      </w:r>
      <w:r w:rsidR="004C28D9" w:rsidRPr="00CE1546">
        <w:rPr>
          <w:sz w:val="24"/>
          <w:szCs w:val="24"/>
        </w:rPr>
        <w:t xml:space="preserve"> </w:t>
      </w:r>
      <w:r w:rsidR="00E511B7" w:rsidRPr="00CE1546">
        <w:rPr>
          <w:sz w:val="24"/>
          <w:szCs w:val="24"/>
        </w:rPr>
        <w:t xml:space="preserve">in the arms, </w:t>
      </w:r>
      <w:r w:rsidR="00E511B7" w:rsidRPr="00B853B5">
        <w:rPr>
          <w:sz w:val="24"/>
          <w:szCs w:val="24"/>
          <w:highlight w:val="yellow"/>
        </w:rPr>
        <w:t>tell the patient to relax</w:t>
      </w:r>
      <w:r w:rsidR="00491B2C">
        <w:rPr>
          <w:sz w:val="24"/>
          <w:szCs w:val="24"/>
          <w:highlight w:val="yellow"/>
        </w:rPr>
        <w:t>.</w:t>
      </w:r>
      <w:r w:rsidR="00E511B7" w:rsidRPr="00B853B5">
        <w:rPr>
          <w:sz w:val="24"/>
          <w:szCs w:val="24"/>
          <w:highlight w:val="yellow"/>
        </w:rPr>
        <w:t xml:space="preserve"> </w:t>
      </w:r>
      <w:r w:rsidR="00491B2C">
        <w:rPr>
          <w:sz w:val="24"/>
          <w:szCs w:val="24"/>
          <w:highlight w:val="yellow"/>
        </w:rPr>
        <w:t>D</w:t>
      </w:r>
      <w:r w:rsidR="00E511B7" w:rsidRPr="00B853B5">
        <w:rPr>
          <w:sz w:val="24"/>
          <w:szCs w:val="24"/>
          <w:highlight w:val="yellow"/>
        </w:rPr>
        <w:t>istract the patient with questions or conversation</w:t>
      </w:r>
      <w:r w:rsidR="00DA5B26">
        <w:rPr>
          <w:sz w:val="24"/>
          <w:szCs w:val="24"/>
          <w:highlight w:val="yellow"/>
        </w:rPr>
        <w:t xml:space="preserve">, then </w:t>
      </w:r>
      <w:r w:rsidR="00B853B5" w:rsidRPr="00B853B5">
        <w:rPr>
          <w:sz w:val="24"/>
          <w:szCs w:val="24"/>
          <w:highlight w:val="yellow"/>
        </w:rPr>
        <w:t>plac</w:t>
      </w:r>
      <w:r w:rsidR="00DA5B26">
        <w:rPr>
          <w:sz w:val="24"/>
          <w:szCs w:val="24"/>
          <w:highlight w:val="yellow"/>
        </w:rPr>
        <w:t>e</w:t>
      </w:r>
      <w:r w:rsidR="00B853B5" w:rsidRPr="00B853B5">
        <w:rPr>
          <w:sz w:val="24"/>
          <w:szCs w:val="24"/>
          <w:highlight w:val="yellow"/>
        </w:rPr>
        <w:t xml:space="preserve"> </w:t>
      </w:r>
      <w:r w:rsidR="00DA5B26">
        <w:rPr>
          <w:sz w:val="24"/>
          <w:szCs w:val="24"/>
          <w:highlight w:val="yellow"/>
        </w:rPr>
        <w:t>an</w:t>
      </w:r>
      <w:r w:rsidR="00EB2A07" w:rsidRPr="00B853B5">
        <w:rPr>
          <w:sz w:val="24"/>
          <w:szCs w:val="24"/>
          <w:highlight w:val="yellow"/>
        </w:rPr>
        <w:t xml:space="preserve"> index and middle finger over the</w:t>
      </w:r>
      <w:r w:rsidR="00DA5B26">
        <w:rPr>
          <w:sz w:val="24"/>
          <w:szCs w:val="24"/>
          <w:highlight w:val="yellow"/>
        </w:rPr>
        <w:t>ir</w:t>
      </w:r>
      <w:r w:rsidR="00EB2A07" w:rsidRPr="00B853B5">
        <w:rPr>
          <w:sz w:val="24"/>
          <w:szCs w:val="24"/>
          <w:highlight w:val="yellow"/>
        </w:rPr>
        <w:t xml:space="preserve"> biceps tendon</w:t>
      </w:r>
      <w:r w:rsidR="00491B2C">
        <w:rPr>
          <w:sz w:val="24"/>
          <w:szCs w:val="24"/>
          <w:highlight w:val="yellow"/>
        </w:rPr>
        <w:t xml:space="preserve">, </w:t>
      </w:r>
      <w:r w:rsidR="00817429" w:rsidRPr="00B853B5">
        <w:rPr>
          <w:sz w:val="24"/>
          <w:szCs w:val="24"/>
          <w:highlight w:val="yellow"/>
        </w:rPr>
        <w:t>simultaneously</w:t>
      </w:r>
      <w:r w:rsidR="00E511B7" w:rsidRPr="00B853B5">
        <w:rPr>
          <w:sz w:val="24"/>
          <w:szCs w:val="24"/>
          <w:highlight w:val="yellow"/>
        </w:rPr>
        <w:t xml:space="preserve"> extending and flexing the arm and rotating the wrist.</w:t>
      </w:r>
      <w:r w:rsidR="00540467" w:rsidRPr="00CE1546">
        <w:rPr>
          <w:sz w:val="24"/>
          <w:szCs w:val="24"/>
        </w:rPr>
        <w:t xml:space="preserve"> A ratcheting sensation can be indicative of </w:t>
      </w:r>
      <w:r w:rsidR="00752712">
        <w:rPr>
          <w:sz w:val="24"/>
          <w:szCs w:val="24"/>
        </w:rPr>
        <w:t>P</w:t>
      </w:r>
      <w:r w:rsidR="00540467" w:rsidRPr="00CE1546">
        <w:rPr>
          <w:sz w:val="24"/>
          <w:szCs w:val="24"/>
        </w:rPr>
        <w:t>arkinsonism.</w:t>
      </w:r>
    </w:p>
    <w:p w14:paraId="590678B7" w14:textId="77777777" w:rsidR="00AF63C7" w:rsidRPr="00BE74F7" w:rsidRDefault="00AF63C7" w:rsidP="00977619">
      <w:pPr>
        <w:spacing w:after="0" w:line="240" w:lineRule="auto"/>
        <w:rPr>
          <w:sz w:val="24"/>
          <w:szCs w:val="24"/>
        </w:rPr>
      </w:pPr>
    </w:p>
    <w:p w14:paraId="57B3C871" w14:textId="42AFBF5F" w:rsidR="0006268D" w:rsidRPr="00BE74F7" w:rsidRDefault="001F3EE1" w:rsidP="00977619">
      <w:pPr>
        <w:spacing w:after="0"/>
        <w:rPr>
          <w:sz w:val="24"/>
          <w:szCs w:val="24"/>
        </w:rPr>
      </w:pPr>
      <w:r w:rsidRPr="00BE74F7">
        <w:rPr>
          <w:sz w:val="24"/>
          <w:szCs w:val="24"/>
        </w:rPr>
        <w:t>2.</w:t>
      </w:r>
      <w:r w:rsidR="00540467" w:rsidRPr="00BE74F7">
        <w:rPr>
          <w:sz w:val="24"/>
          <w:szCs w:val="24"/>
        </w:rPr>
        <w:t xml:space="preserve"> Bulk </w:t>
      </w:r>
      <w:r w:rsidR="00BE74F7">
        <w:rPr>
          <w:sz w:val="24"/>
          <w:szCs w:val="24"/>
        </w:rPr>
        <w:t>and fasciculations</w:t>
      </w:r>
      <w:r w:rsidR="00031836">
        <w:rPr>
          <w:sz w:val="24"/>
          <w:szCs w:val="24"/>
        </w:rPr>
        <w:t>.</w:t>
      </w:r>
      <w:r w:rsidR="00B04604">
        <w:rPr>
          <w:sz w:val="24"/>
          <w:szCs w:val="24"/>
        </w:rPr>
        <w:br/>
      </w:r>
    </w:p>
    <w:p w14:paraId="260BEDBC" w14:textId="6EDB617C" w:rsidR="00BE74F7" w:rsidRDefault="00BE74F7" w:rsidP="00977619">
      <w:pPr>
        <w:spacing w:after="0"/>
        <w:rPr>
          <w:sz w:val="24"/>
          <w:szCs w:val="24"/>
        </w:rPr>
      </w:pPr>
      <w:r>
        <w:rPr>
          <w:sz w:val="24"/>
          <w:szCs w:val="24"/>
        </w:rPr>
        <w:t xml:space="preserve">2.1 </w:t>
      </w:r>
      <w:r w:rsidR="00540467" w:rsidRPr="00B853B5">
        <w:rPr>
          <w:sz w:val="24"/>
          <w:szCs w:val="24"/>
          <w:highlight w:val="yellow"/>
        </w:rPr>
        <w:t xml:space="preserve">Examine the patient’s muscles for </w:t>
      </w:r>
      <w:r w:rsidR="001A4B6B" w:rsidRPr="00B853B5">
        <w:rPr>
          <w:sz w:val="24"/>
          <w:szCs w:val="24"/>
          <w:highlight w:val="yellow"/>
        </w:rPr>
        <w:t xml:space="preserve">the </w:t>
      </w:r>
      <w:r w:rsidRPr="00B853B5">
        <w:rPr>
          <w:sz w:val="24"/>
          <w:szCs w:val="24"/>
          <w:highlight w:val="yellow"/>
        </w:rPr>
        <w:t>signs of atrophy</w:t>
      </w:r>
      <w:r>
        <w:rPr>
          <w:sz w:val="24"/>
          <w:szCs w:val="24"/>
        </w:rPr>
        <w:t xml:space="preserve">. </w:t>
      </w:r>
      <w:r w:rsidR="00540467" w:rsidRPr="00317D9F">
        <w:rPr>
          <w:sz w:val="24"/>
          <w:szCs w:val="24"/>
        </w:rPr>
        <w:t>Atrophy of the intrinsic hand muscles may be seen with normal aging. Atrophy of the intrinsic foot muscles</w:t>
      </w:r>
      <w:r w:rsidR="00031836">
        <w:rPr>
          <w:sz w:val="24"/>
          <w:szCs w:val="24"/>
        </w:rPr>
        <w:t>,</w:t>
      </w:r>
      <w:r w:rsidR="00540467" w:rsidRPr="00317D9F">
        <w:rPr>
          <w:sz w:val="24"/>
          <w:szCs w:val="24"/>
        </w:rPr>
        <w:t xml:space="preserve"> along with high arches and hammer toes</w:t>
      </w:r>
      <w:r w:rsidR="00031836">
        <w:rPr>
          <w:sz w:val="24"/>
          <w:szCs w:val="24"/>
        </w:rPr>
        <w:t>,</w:t>
      </w:r>
      <w:r w:rsidR="00540467" w:rsidRPr="00317D9F">
        <w:rPr>
          <w:sz w:val="24"/>
          <w:szCs w:val="24"/>
        </w:rPr>
        <w:t xml:space="preserve"> may be a sign of peripheral neuropathy.</w:t>
      </w:r>
      <w:r w:rsidR="00D623D0" w:rsidRPr="00317D9F">
        <w:rPr>
          <w:sz w:val="24"/>
          <w:szCs w:val="24"/>
        </w:rPr>
        <w:t xml:space="preserve"> </w:t>
      </w:r>
    </w:p>
    <w:p w14:paraId="46AB65AA" w14:textId="77777777" w:rsidR="00D425B7" w:rsidRDefault="00D425B7" w:rsidP="00977619">
      <w:pPr>
        <w:spacing w:after="0"/>
        <w:rPr>
          <w:sz w:val="24"/>
          <w:szCs w:val="24"/>
        </w:rPr>
      </w:pPr>
    </w:p>
    <w:p w14:paraId="3032E47C" w14:textId="395538F5" w:rsidR="00D623D0" w:rsidRPr="00317D9F" w:rsidRDefault="00BE74F7" w:rsidP="00977619">
      <w:pPr>
        <w:spacing w:after="0"/>
        <w:rPr>
          <w:sz w:val="24"/>
          <w:szCs w:val="24"/>
        </w:rPr>
      </w:pPr>
      <w:r>
        <w:rPr>
          <w:sz w:val="24"/>
          <w:szCs w:val="24"/>
        </w:rPr>
        <w:t xml:space="preserve">2.2. </w:t>
      </w:r>
      <w:r w:rsidRPr="00B853B5">
        <w:rPr>
          <w:sz w:val="24"/>
          <w:szCs w:val="24"/>
          <w:highlight w:val="yellow"/>
        </w:rPr>
        <w:t>Note the presence of fasciculations.</w:t>
      </w:r>
      <w:r w:rsidR="00D623D0" w:rsidRPr="00B853B5">
        <w:rPr>
          <w:sz w:val="24"/>
          <w:szCs w:val="24"/>
          <w:highlight w:val="yellow"/>
        </w:rPr>
        <w:t xml:space="preserve"> Fasciculations can be elicited by either gently hitting the </w:t>
      </w:r>
      <w:r w:rsidR="000D5536">
        <w:rPr>
          <w:sz w:val="24"/>
          <w:szCs w:val="24"/>
          <w:highlight w:val="yellow"/>
        </w:rPr>
        <w:t xml:space="preserve">patient’s </w:t>
      </w:r>
      <w:r w:rsidR="00D623D0" w:rsidRPr="00B853B5">
        <w:rPr>
          <w:sz w:val="24"/>
          <w:szCs w:val="24"/>
          <w:highlight w:val="yellow"/>
        </w:rPr>
        <w:t>muscles with finger</w:t>
      </w:r>
      <w:r w:rsidR="000D5536">
        <w:rPr>
          <w:sz w:val="24"/>
          <w:szCs w:val="24"/>
          <w:highlight w:val="yellow"/>
        </w:rPr>
        <w:t xml:space="preserve"> </w:t>
      </w:r>
      <w:r w:rsidR="00D623D0" w:rsidRPr="00B853B5">
        <w:rPr>
          <w:sz w:val="24"/>
          <w:szCs w:val="24"/>
          <w:highlight w:val="yellow"/>
        </w:rPr>
        <w:t>pads or the small end of the reflex hammer.</w:t>
      </w:r>
    </w:p>
    <w:p w14:paraId="34BF6439" w14:textId="77777777" w:rsidR="00400AB7" w:rsidRPr="00317D9F" w:rsidRDefault="00400AB7" w:rsidP="00977619">
      <w:pPr>
        <w:spacing w:after="0"/>
        <w:rPr>
          <w:sz w:val="24"/>
          <w:szCs w:val="24"/>
        </w:rPr>
      </w:pPr>
    </w:p>
    <w:p w14:paraId="2A3BD34B" w14:textId="77777777" w:rsidR="007825AB" w:rsidRDefault="001F3EE1" w:rsidP="00977619">
      <w:pPr>
        <w:spacing w:after="0"/>
        <w:rPr>
          <w:sz w:val="24"/>
          <w:szCs w:val="24"/>
        </w:rPr>
      </w:pPr>
      <w:r w:rsidRPr="00BE74F7">
        <w:rPr>
          <w:sz w:val="24"/>
          <w:szCs w:val="24"/>
        </w:rPr>
        <w:t xml:space="preserve">3. </w:t>
      </w:r>
      <w:r w:rsidR="00D623D0" w:rsidRPr="00BE74F7">
        <w:rPr>
          <w:sz w:val="24"/>
          <w:szCs w:val="24"/>
        </w:rPr>
        <w:t>Screening</w:t>
      </w:r>
      <w:r w:rsidRPr="00BE74F7">
        <w:rPr>
          <w:sz w:val="24"/>
          <w:szCs w:val="24"/>
        </w:rPr>
        <w:t xml:space="preserve"> muscle testing.</w:t>
      </w:r>
      <w:r w:rsidR="00D623D0" w:rsidRPr="00317D9F">
        <w:rPr>
          <w:sz w:val="24"/>
          <w:szCs w:val="24"/>
        </w:rPr>
        <w:t xml:space="preserve"> </w:t>
      </w:r>
    </w:p>
    <w:p w14:paraId="2D74B780" w14:textId="65171DCC" w:rsidR="00400AB7" w:rsidRPr="00317D9F" w:rsidRDefault="00D2317A" w:rsidP="00977619">
      <w:pPr>
        <w:spacing w:after="0"/>
        <w:rPr>
          <w:sz w:val="24"/>
          <w:szCs w:val="24"/>
        </w:rPr>
      </w:pPr>
      <w:r>
        <w:rPr>
          <w:sz w:val="24"/>
          <w:szCs w:val="24"/>
        </w:rPr>
        <w:t>There are two</w:t>
      </w:r>
      <w:r w:rsidR="00D623D0" w:rsidRPr="00317D9F">
        <w:rPr>
          <w:sz w:val="24"/>
          <w:szCs w:val="24"/>
        </w:rPr>
        <w:t xml:space="preserve"> simple tests </w:t>
      </w:r>
      <w:r w:rsidR="007C0830" w:rsidRPr="00317D9F">
        <w:rPr>
          <w:sz w:val="24"/>
          <w:szCs w:val="24"/>
        </w:rPr>
        <w:t>to help screen for motor weakness</w:t>
      </w:r>
      <w:r>
        <w:rPr>
          <w:sz w:val="24"/>
          <w:szCs w:val="24"/>
        </w:rPr>
        <w:t>:</w:t>
      </w:r>
      <w:r w:rsidR="007C0830" w:rsidRPr="00317D9F">
        <w:rPr>
          <w:sz w:val="24"/>
          <w:szCs w:val="24"/>
        </w:rPr>
        <w:t xml:space="preserve"> observe the patient walking and test for pronator drift. These tests can help </w:t>
      </w:r>
      <w:r>
        <w:rPr>
          <w:sz w:val="24"/>
          <w:szCs w:val="24"/>
        </w:rPr>
        <w:t xml:space="preserve">to </w:t>
      </w:r>
      <w:r w:rsidR="007C0830" w:rsidRPr="00317D9F">
        <w:rPr>
          <w:sz w:val="24"/>
          <w:szCs w:val="24"/>
        </w:rPr>
        <w:t>determine</w:t>
      </w:r>
      <w:r>
        <w:rPr>
          <w:sz w:val="24"/>
          <w:szCs w:val="24"/>
        </w:rPr>
        <w:t xml:space="preserve"> </w:t>
      </w:r>
      <w:r w:rsidR="007C0830" w:rsidRPr="00317D9F">
        <w:rPr>
          <w:sz w:val="24"/>
          <w:szCs w:val="24"/>
        </w:rPr>
        <w:t>any</w:t>
      </w:r>
      <w:r w:rsidR="0092396F" w:rsidRPr="00317D9F">
        <w:rPr>
          <w:sz w:val="24"/>
          <w:szCs w:val="24"/>
        </w:rPr>
        <w:t>,</w:t>
      </w:r>
      <w:r w:rsidR="007C0830" w:rsidRPr="00317D9F">
        <w:rPr>
          <w:sz w:val="24"/>
          <w:szCs w:val="24"/>
        </w:rPr>
        <w:t xml:space="preserve"> even subtle</w:t>
      </w:r>
      <w:r w:rsidR="0092396F" w:rsidRPr="00317D9F">
        <w:rPr>
          <w:sz w:val="24"/>
          <w:szCs w:val="24"/>
        </w:rPr>
        <w:t>,</w:t>
      </w:r>
      <w:r w:rsidR="007C0830" w:rsidRPr="00317D9F">
        <w:rPr>
          <w:sz w:val="24"/>
          <w:szCs w:val="24"/>
        </w:rPr>
        <w:t xml:space="preserve"> weakness.</w:t>
      </w:r>
    </w:p>
    <w:p w14:paraId="3545FA17" w14:textId="77777777" w:rsidR="002A2640" w:rsidRDefault="002A2640" w:rsidP="00977619">
      <w:pPr>
        <w:spacing w:after="0"/>
        <w:rPr>
          <w:sz w:val="24"/>
          <w:szCs w:val="24"/>
        </w:rPr>
      </w:pPr>
    </w:p>
    <w:p w14:paraId="69C0A23E" w14:textId="1939A0CF" w:rsidR="00BE74F7" w:rsidRDefault="001F3EE1" w:rsidP="00977619">
      <w:pPr>
        <w:spacing w:after="0"/>
        <w:rPr>
          <w:sz w:val="24"/>
          <w:szCs w:val="24"/>
        </w:rPr>
      </w:pPr>
      <w:r w:rsidRPr="00317D9F">
        <w:rPr>
          <w:sz w:val="24"/>
          <w:szCs w:val="24"/>
        </w:rPr>
        <w:t xml:space="preserve">3.1 </w:t>
      </w:r>
      <w:r w:rsidR="00BE74F7" w:rsidRPr="00B853B5">
        <w:rPr>
          <w:sz w:val="24"/>
          <w:szCs w:val="24"/>
          <w:highlight w:val="yellow"/>
        </w:rPr>
        <w:t>To test for the pronator drift</w:t>
      </w:r>
      <w:r w:rsidR="00D2317A">
        <w:rPr>
          <w:sz w:val="24"/>
          <w:szCs w:val="24"/>
          <w:highlight w:val="yellow"/>
        </w:rPr>
        <w:t>,</w:t>
      </w:r>
      <w:r w:rsidR="00BE74F7" w:rsidRPr="00B853B5">
        <w:rPr>
          <w:sz w:val="24"/>
          <w:szCs w:val="24"/>
          <w:highlight w:val="yellow"/>
        </w:rPr>
        <w:t xml:space="preserve"> t</w:t>
      </w:r>
      <w:r w:rsidR="007C0830" w:rsidRPr="00B853B5">
        <w:rPr>
          <w:sz w:val="24"/>
          <w:szCs w:val="24"/>
          <w:highlight w:val="yellow"/>
        </w:rPr>
        <w:t xml:space="preserve">ell </w:t>
      </w:r>
      <w:r w:rsidR="00486B4A" w:rsidRPr="00B853B5">
        <w:rPr>
          <w:sz w:val="24"/>
          <w:szCs w:val="24"/>
          <w:highlight w:val="yellow"/>
        </w:rPr>
        <w:t xml:space="preserve">the </w:t>
      </w:r>
      <w:r w:rsidR="007C0830" w:rsidRPr="00B853B5">
        <w:rPr>
          <w:sz w:val="24"/>
          <w:szCs w:val="24"/>
          <w:highlight w:val="yellow"/>
        </w:rPr>
        <w:t>patient to raise</w:t>
      </w:r>
      <w:r w:rsidR="00486B4A" w:rsidRPr="00B853B5">
        <w:rPr>
          <w:sz w:val="24"/>
          <w:szCs w:val="24"/>
          <w:highlight w:val="yellow"/>
        </w:rPr>
        <w:t xml:space="preserve"> their</w:t>
      </w:r>
      <w:r w:rsidR="007C0830" w:rsidRPr="00B853B5">
        <w:rPr>
          <w:sz w:val="24"/>
          <w:szCs w:val="24"/>
          <w:highlight w:val="yellow"/>
        </w:rPr>
        <w:t xml:space="preserve"> arms with palms up (</w:t>
      </w:r>
      <w:r w:rsidR="00AB3A12" w:rsidRPr="00B853B5">
        <w:rPr>
          <w:sz w:val="24"/>
          <w:szCs w:val="24"/>
          <w:highlight w:val="yellow"/>
        </w:rPr>
        <w:t>“</w:t>
      </w:r>
      <w:r w:rsidR="007C0830" w:rsidRPr="00B853B5">
        <w:rPr>
          <w:sz w:val="24"/>
          <w:szCs w:val="24"/>
          <w:highlight w:val="yellow"/>
        </w:rPr>
        <w:t>like catching raindrops or using your hands to hold out a tray</w:t>
      </w:r>
      <w:r w:rsidR="00AB3A12" w:rsidRPr="00B853B5">
        <w:rPr>
          <w:sz w:val="24"/>
          <w:szCs w:val="24"/>
          <w:highlight w:val="yellow"/>
        </w:rPr>
        <w:t>”</w:t>
      </w:r>
      <w:r w:rsidR="007C0830" w:rsidRPr="00B853B5">
        <w:rPr>
          <w:sz w:val="24"/>
          <w:szCs w:val="24"/>
          <w:highlight w:val="yellow"/>
        </w:rPr>
        <w:t>).</w:t>
      </w:r>
      <w:r w:rsidR="007C0830" w:rsidRPr="00317D9F">
        <w:rPr>
          <w:sz w:val="24"/>
          <w:szCs w:val="24"/>
        </w:rPr>
        <w:t xml:space="preserve"> In patients with true motor weakness, the </w:t>
      </w:r>
      <w:r w:rsidR="00466B5B" w:rsidRPr="00317D9F">
        <w:rPr>
          <w:sz w:val="24"/>
          <w:szCs w:val="24"/>
        </w:rPr>
        <w:t xml:space="preserve">weak </w:t>
      </w:r>
      <w:r w:rsidR="007C0830" w:rsidRPr="00317D9F">
        <w:rPr>
          <w:sz w:val="24"/>
          <w:szCs w:val="24"/>
        </w:rPr>
        <w:t>arm is likely to pronate, flex at the elbow, and drift downwards. Cerebellar or parietal lesions can</w:t>
      </w:r>
      <w:r w:rsidR="00466B5B" w:rsidRPr="00317D9F">
        <w:rPr>
          <w:sz w:val="24"/>
          <w:szCs w:val="24"/>
        </w:rPr>
        <w:t xml:space="preserve"> even </w:t>
      </w:r>
      <w:r w:rsidR="007C0830" w:rsidRPr="00317D9F">
        <w:rPr>
          <w:sz w:val="24"/>
          <w:szCs w:val="24"/>
        </w:rPr>
        <w:t xml:space="preserve">result in </w:t>
      </w:r>
      <w:r w:rsidR="00466B5B" w:rsidRPr="00317D9F">
        <w:rPr>
          <w:sz w:val="24"/>
          <w:szCs w:val="24"/>
        </w:rPr>
        <w:t>an upwards or outwards drift</w:t>
      </w:r>
      <w:r w:rsidR="00D2317A">
        <w:rPr>
          <w:sz w:val="24"/>
          <w:szCs w:val="24"/>
        </w:rPr>
        <w:t>,</w:t>
      </w:r>
      <w:r w:rsidR="00466B5B" w:rsidRPr="00317D9F">
        <w:rPr>
          <w:sz w:val="24"/>
          <w:szCs w:val="24"/>
        </w:rPr>
        <w:t xml:space="preserve"> which may be confusing to an examiner. Non-physiologic weakness typically results in a “square drift” characterized by the a</w:t>
      </w:r>
      <w:r w:rsidR="00EB2A07" w:rsidRPr="00317D9F">
        <w:rPr>
          <w:sz w:val="24"/>
          <w:szCs w:val="24"/>
        </w:rPr>
        <w:t>rm falling perpendicularly down,</w:t>
      </w:r>
      <w:r w:rsidR="00EB2A07" w:rsidRPr="00CE1546">
        <w:rPr>
          <w:sz w:val="24"/>
          <w:szCs w:val="24"/>
        </w:rPr>
        <w:t xml:space="preserve"> usually occur</w:t>
      </w:r>
      <w:r w:rsidR="00D2317A">
        <w:rPr>
          <w:sz w:val="24"/>
          <w:szCs w:val="24"/>
        </w:rPr>
        <w:t>ring</w:t>
      </w:r>
      <w:r w:rsidR="00EB2A07" w:rsidRPr="00CE1546">
        <w:rPr>
          <w:sz w:val="24"/>
          <w:szCs w:val="24"/>
        </w:rPr>
        <w:t xml:space="preserve"> after a delay.</w:t>
      </w:r>
    </w:p>
    <w:p w14:paraId="5EA98A28" w14:textId="77777777" w:rsidR="00BE74F7" w:rsidRDefault="00BE74F7" w:rsidP="00977619">
      <w:pPr>
        <w:spacing w:after="0"/>
        <w:rPr>
          <w:sz w:val="24"/>
          <w:szCs w:val="24"/>
        </w:rPr>
      </w:pPr>
    </w:p>
    <w:p w14:paraId="6851DC85" w14:textId="6B4D72C1" w:rsidR="00AF63C7" w:rsidRDefault="001F3EE1" w:rsidP="00977619">
      <w:pPr>
        <w:spacing w:after="0"/>
        <w:rPr>
          <w:sz w:val="24"/>
          <w:szCs w:val="24"/>
        </w:rPr>
      </w:pPr>
      <w:r w:rsidRPr="00317D9F">
        <w:rPr>
          <w:sz w:val="24"/>
          <w:szCs w:val="24"/>
        </w:rPr>
        <w:t xml:space="preserve">3.2 </w:t>
      </w:r>
      <w:r w:rsidR="0092396F" w:rsidRPr="00317D9F">
        <w:rPr>
          <w:sz w:val="24"/>
          <w:szCs w:val="24"/>
        </w:rPr>
        <w:t>Observe</w:t>
      </w:r>
      <w:r w:rsidR="0006268D" w:rsidRPr="00317D9F">
        <w:rPr>
          <w:sz w:val="24"/>
          <w:szCs w:val="24"/>
        </w:rPr>
        <w:t xml:space="preserve"> the patient walk</w:t>
      </w:r>
      <w:r w:rsidR="0092396F" w:rsidRPr="00317D9F">
        <w:rPr>
          <w:sz w:val="24"/>
          <w:szCs w:val="24"/>
        </w:rPr>
        <w:t>ing.</w:t>
      </w:r>
      <w:r w:rsidR="00B04604">
        <w:rPr>
          <w:sz w:val="24"/>
          <w:szCs w:val="24"/>
        </w:rPr>
        <w:br/>
      </w:r>
    </w:p>
    <w:p w14:paraId="2785C491" w14:textId="72C16DAD" w:rsidR="00AF63C7" w:rsidRPr="00B853B5" w:rsidRDefault="0006268D" w:rsidP="00977619">
      <w:pPr>
        <w:spacing w:after="0"/>
        <w:rPr>
          <w:sz w:val="24"/>
          <w:szCs w:val="24"/>
          <w:highlight w:val="yellow"/>
        </w:rPr>
      </w:pPr>
      <w:r w:rsidRPr="00317D9F">
        <w:rPr>
          <w:sz w:val="24"/>
          <w:szCs w:val="24"/>
        </w:rPr>
        <w:t xml:space="preserve">3.2.1 </w:t>
      </w:r>
      <w:r w:rsidR="005F2F0D" w:rsidRPr="00B853B5">
        <w:rPr>
          <w:sz w:val="24"/>
          <w:szCs w:val="24"/>
          <w:highlight w:val="yellow"/>
        </w:rPr>
        <w:t xml:space="preserve">Ask </w:t>
      </w:r>
      <w:r w:rsidR="00486B4A" w:rsidRPr="00B853B5">
        <w:rPr>
          <w:sz w:val="24"/>
          <w:szCs w:val="24"/>
          <w:highlight w:val="yellow"/>
        </w:rPr>
        <w:t xml:space="preserve">the </w:t>
      </w:r>
      <w:r w:rsidR="005F2F0D" w:rsidRPr="00B853B5">
        <w:rPr>
          <w:sz w:val="24"/>
          <w:szCs w:val="24"/>
          <w:highlight w:val="yellow"/>
        </w:rPr>
        <w:t>patient to walk back and forth.</w:t>
      </w:r>
    </w:p>
    <w:p w14:paraId="01998082" w14:textId="77777777" w:rsidR="00CE1546" w:rsidRPr="00B853B5" w:rsidRDefault="00CE1546" w:rsidP="00977619">
      <w:pPr>
        <w:spacing w:after="0"/>
        <w:rPr>
          <w:sz w:val="24"/>
          <w:szCs w:val="24"/>
          <w:highlight w:val="yellow"/>
        </w:rPr>
      </w:pPr>
    </w:p>
    <w:p w14:paraId="48FCAD57" w14:textId="77777777" w:rsidR="0006268D" w:rsidRPr="00B853B5" w:rsidRDefault="0006268D" w:rsidP="00977619">
      <w:pPr>
        <w:spacing w:after="0"/>
        <w:rPr>
          <w:sz w:val="24"/>
          <w:szCs w:val="24"/>
          <w:highlight w:val="yellow"/>
        </w:rPr>
      </w:pPr>
      <w:r w:rsidRPr="00B853B5">
        <w:rPr>
          <w:sz w:val="24"/>
          <w:szCs w:val="24"/>
          <w:highlight w:val="yellow"/>
        </w:rPr>
        <w:t xml:space="preserve">3.2.2 </w:t>
      </w:r>
      <w:r w:rsidR="005F2F0D" w:rsidRPr="00B853B5">
        <w:rPr>
          <w:sz w:val="24"/>
          <w:szCs w:val="24"/>
          <w:highlight w:val="yellow"/>
        </w:rPr>
        <w:t xml:space="preserve">Observe arm swinging for symmetry. </w:t>
      </w:r>
    </w:p>
    <w:p w14:paraId="51D2B7E1" w14:textId="77777777" w:rsidR="00AF63C7" w:rsidRPr="00B853B5" w:rsidRDefault="00AF63C7" w:rsidP="00977619">
      <w:pPr>
        <w:spacing w:after="0"/>
        <w:rPr>
          <w:sz w:val="24"/>
          <w:szCs w:val="24"/>
          <w:highlight w:val="yellow"/>
        </w:rPr>
      </w:pPr>
    </w:p>
    <w:p w14:paraId="2092CB48" w14:textId="77777777" w:rsidR="0006268D" w:rsidRPr="00B853B5" w:rsidRDefault="0006268D" w:rsidP="00977619">
      <w:pPr>
        <w:spacing w:after="0"/>
        <w:rPr>
          <w:sz w:val="24"/>
          <w:szCs w:val="24"/>
          <w:highlight w:val="yellow"/>
        </w:rPr>
      </w:pPr>
      <w:r w:rsidRPr="00B853B5">
        <w:rPr>
          <w:sz w:val="24"/>
          <w:szCs w:val="24"/>
          <w:highlight w:val="yellow"/>
        </w:rPr>
        <w:t>3.2.3</w:t>
      </w:r>
      <w:r w:rsidR="005F2F0D" w:rsidRPr="00B853B5">
        <w:rPr>
          <w:sz w:val="24"/>
          <w:szCs w:val="24"/>
          <w:highlight w:val="yellow"/>
        </w:rPr>
        <w:t xml:space="preserve"> Watch stride for equal transit time and stride length</w:t>
      </w:r>
      <w:r w:rsidR="0022717F" w:rsidRPr="00B853B5">
        <w:rPr>
          <w:sz w:val="24"/>
          <w:szCs w:val="24"/>
          <w:highlight w:val="yellow"/>
        </w:rPr>
        <w:t>,</w:t>
      </w:r>
      <w:r w:rsidR="005F2F0D" w:rsidRPr="00B853B5">
        <w:rPr>
          <w:sz w:val="24"/>
          <w:szCs w:val="24"/>
          <w:highlight w:val="yellow"/>
        </w:rPr>
        <w:t xml:space="preserve"> </w:t>
      </w:r>
      <w:r w:rsidR="0022717F" w:rsidRPr="00B853B5">
        <w:rPr>
          <w:sz w:val="24"/>
          <w:szCs w:val="24"/>
          <w:highlight w:val="yellow"/>
        </w:rPr>
        <w:t>comparing sides</w:t>
      </w:r>
      <w:r w:rsidR="005F2F0D" w:rsidRPr="00B853B5">
        <w:rPr>
          <w:sz w:val="24"/>
          <w:szCs w:val="24"/>
          <w:highlight w:val="yellow"/>
        </w:rPr>
        <w:t xml:space="preserve">. </w:t>
      </w:r>
    </w:p>
    <w:p w14:paraId="4725086F" w14:textId="77777777" w:rsidR="00CE1546" w:rsidRPr="00B853B5" w:rsidRDefault="00CE1546" w:rsidP="00977619">
      <w:pPr>
        <w:spacing w:after="0"/>
        <w:rPr>
          <w:sz w:val="24"/>
          <w:szCs w:val="24"/>
          <w:highlight w:val="yellow"/>
        </w:rPr>
      </w:pPr>
    </w:p>
    <w:p w14:paraId="3A8D597B" w14:textId="15384EC0" w:rsidR="0006268D" w:rsidRPr="00B853B5" w:rsidRDefault="0006268D" w:rsidP="00977619">
      <w:pPr>
        <w:spacing w:after="0"/>
        <w:rPr>
          <w:sz w:val="24"/>
          <w:szCs w:val="24"/>
          <w:highlight w:val="yellow"/>
        </w:rPr>
      </w:pPr>
      <w:r w:rsidRPr="00B853B5">
        <w:rPr>
          <w:sz w:val="24"/>
          <w:szCs w:val="24"/>
          <w:highlight w:val="yellow"/>
        </w:rPr>
        <w:t xml:space="preserve">3.2.4 </w:t>
      </w:r>
      <w:r w:rsidR="005F2F0D" w:rsidRPr="00B853B5">
        <w:rPr>
          <w:sz w:val="24"/>
          <w:szCs w:val="24"/>
          <w:highlight w:val="yellow"/>
        </w:rPr>
        <w:t xml:space="preserve">Instruct </w:t>
      </w:r>
      <w:r w:rsidR="00486B4A" w:rsidRPr="00B853B5">
        <w:rPr>
          <w:sz w:val="24"/>
          <w:szCs w:val="24"/>
          <w:highlight w:val="yellow"/>
        </w:rPr>
        <w:t xml:space="preserve">the </w:t>
      </w:r>
      <w:r w:rsidR="005F2F0D" w:rsidRPr="00B853B5">
        <w:rPr>
          <w:sz w:val="24"/>
          <w:szCs w:val="24"/>
          <w:highlight w:val="yellow"/>
        </w:rPr>
        <w:t xml:space="preserve">patient to walk on </w:t>
      </w:r>
      <w:r w:rsidR="00486B4A" w:rsidRPr="00B853B5">
        <w:rPr>
          <w:sz w:val="24"/>
          <w:szCs w:val="24"/>
          <w:highlight w:val="yellow"/>
        </w:rPr>
        <w:t>their</w:t>
      </w:r>
      <w:r w:rsidR="005F2F0D" w:rsidRPr="00B853B5">
        <w:rPr>
          <w:sz w:val="24"/>
          <w:szCs w:val="24"/>
          <w:highlight w:val="yellow"/>
        </w:rPr>
        <w:t xml:space="preserve"> heels</w:t>
      </w:r>
      <w:r w:rsidR="00B04604">
        <w:rPr>
          <w:sz w:val="24"/>
          <w:szCs w:val="24"/>
          <w:highlight w:val="yellow"/>
        </w:rPr>
        <w:t>,</w:t>
      </w:r>
      <w:r w:rsidR="005F2F0D" w:rsidRPr="00B853B5">
        <w:rPr>
          <w:sz w:val="24"/>
          <w:szCs w:val="24"/>
          <w:highlight w:val="yellow"/>
        </w:rPr>
        <w:t xml:space="preserve"> which can </w:t>
      </w:r>
      <w:r w:rsidR="0022717F" w:rsidRPr="00B853B5">
        <w:rPr>
          <w:sz w:val="24"/>
          <w:szCs w:val="24"/>
          <w:highlight w:val="yellow"/>
        </w:rPr>
        <w:t xml:space="preserve">demonstrate a foot drop. </w:t>
      </w:r>
    </w:p>
    <w:p w14:paraId="78E3BC09" w14:textId="77777777" w:rsidR="00CE1546" w:rsidRPr="00B853B5" w:rsidRDefault="00CE1546" w:rsidP="00977619">
      <w:pPr>
        <w:spacing w:after="0"/>
        <w:rPr>
          <w:sz w:val="24"/>
          <w:szCs w:val="24"/>
          <w:highlight w:val="yellow"/>
        </w:rPr>
      </w:pPr>
    </w:p>
    <w:p w14:paraId="5BAE92BB" w14:textId="0570C3DA" w:rsidR="005F2F0D" w:rsidRPr="00317D9F" w:rsidRDefault="0006268D" w:rsidP="00977619">
      <w:pPr>
        <w:spacing w:after="0"/>
        <w:rPr>
          <w:sz w:val="24"/>
          <w:szCs w:val="24"/>
        </w:rPr>
      </w:pPr>
      <w:r w:rsidRPr="00B853B5">
        <w:rPr>
          <w:sz w:val="24"/>
          <w:szCs w:val="24"/>
          <w:highlight w:val="yellow"/>
        </w:rPr>
        <w:lastRenderedPageBreak/>
        <w:t>3.2.5</w:t>
      </w:r>
      <w:r w:rsidR="00486B4A" w:rsidRPr="00B853B5">
        <w:rPr>
          <w:sz w:val="24"/>
          <w:szCs w:val="24"/>
          <w:highlight w:val="yellow"/>
        </w:rPr>
        <w:t xml:space="preserve"> </w:t>
      </w:r>
      <w:r w:rsidR="0022717F" w:rsidRPr="00B853B5">
        <w:rPr>
          <w:sz w:val="24"/>
          <w:szCs w:val="24"/>
          <w:highlight w:val="yellow"/>
        </w:rPr>
        <w:t xml:space="preserve">Tell </w:t>
      </w:r>
      <w:r w:rsidR="00486B4A" w:rsidRPr="00B853B5">
        <w:rPr>
          <w:sz w:val="24"/>
          <w:szCs w:val="24"/>
          <w:highlight w:val="yellow"/>
        </w:rPr>
        <w:t xml:space="preserve">the </w:t>
      </w:r>
      <w:r w:rsidR="0022717F" w:rsidRPr="00B853B5">
        <w:rPr>
          <w:sz w:val="24"/>
          <w:szCs w:val="24"/>
          <w:highlight w:val="yellow"/>
        </w:rPr>
        <w:t>patient to walk heel</w:t>
      </w:r>
      <w:r w:rsidR="002A2640">
        <w:rPr>
          <w:sz w:val="24"/>
          <w:szCs w:val="24"/>
          <w:highlight w:val="yellow"/>
        </w:rPr>
        <w:t>-</w:t>
      </w:r>
      <w:r w:rsidR="0022717F" w:rsidRPr="00B853B5">
        <w:rPr>
          <w:sz w:val="24"/>
          <w:szCs w:val="24"/>
          <w:highlight w:val="yellow"/>
        </w:rPr>
        <w:t>to</w:t>
      </w:r>
      <w:r w:rsidR="002A2640">
        <w:rPr>
          <w:sz w:val="24"/>
          <w:szCs w:val="24"/>
          <w:highlight w:val="yellow"/>
        </w:rPr>
        <w:t>-</w:t>
      </w:r>
      <w:r w:rsidR="0022717F" w:rsidRPr="00B853B5">
        <w:rPr>
          <w:sz w:val="24"/>
          <w:szCs w:val="24"/>
          <w:highlight w:val="yellow"/>
        </w:rPr>
        <w:t xml:space="preserve">toe </w:t>
      </w:r>
      <w:r w:rsidR="002A2640">
        <w:rPr>
          <w:sz w:val="24"/>
          <w:szCs w:val="24"/>
          <w:highlight w:val="yellow"/>
        </w:rPr>
        <w:t>(</w:t>
      </w:r>
      <w:r w:rsidR="0022717F" w:rsidRPr="00B853B5">
        <w:rPr>
          <w:sz w:val="24"/>
          <w:szCs w:val="24"/>
          <w:highlight w:val="yellow"/>
        </w:rPr>
        <w:t>“like a tight-rope”</w:t>
      </w:r>
      <w:r w:rsidR="002A2640">
        <w:rPr>
          <w:sz w:val="24"/>
          <w:szCs w:val="24"/>
          <w:highlight w:val="yellow"/>
        </w:rPr>
        <w:t>),</w:t>
      </w:r>
      <w:r w:rsidR="0022717F" w:rsidRPr="00B853B5">
        <w:rPr>
          <w:sz w:val="24"/>
          <w:szCs w:val="24"/>
          <w:highlight w:val="yellow"/>
        </w:rPr>
        <w:t xml:space="preserve"> as tandem gait is a good test for cerebellar function.</w:t>
      </w:r>
    </w:p>
    <w:p w14:paraId="534001F9" w14:textId="77777777" w:rsidR="00D623D0" w:rsidRPr="00317D9F" w:rsidRDefault="00D623D0" w:rsidP="00977619">
      <w:pPr>
        <w:spacing w:after="0"/>
        <w:rPr>
          <w:sz w:val="24"/>
          <w:szCs w:val="24"/>
        </w:rPr>
      </w:pPr>
    </w:p>
    <w:p w14:paraId="1BE51E56" w14:textId="5C664C27" w:rsidR="00AF63C7" w:rsidRPr="00317D9F" w:rsidRDefault="001F3EE1" w:rsidP="00977619">
      <w:pPr>
        <w:spacing w:after="0"/>
        <w:rPr>
          <w:b/>
          <w:sz w:val="24"/>
          <w:szCs w:val="24"/>
          <w:u w:val="single"/>
        </w:rPr>
      </w:pPr>
      <w:r w:rsidRPr="006F2FBC">
        <w:rPr>
          <w:sz w:val="24"/>
          <w:szCs w:val="24"/>
        </w:rPr>
        <w:t xml:space="preserve">4. </w:t>
      </w:r>
      <w:r w:rsidR="00D623D0" w:rsidRPr="006F2FBC">
        <w:rPr>
          <w:sz w:val="24"/>
          <w:szCs w:val="24"/>
        </w:rPr>
        <w:t>Formal muscle testing</w:t>
      </w:r>
      <w:r w:rsidR="00356E07">
        <w:rPr>
          <w:sz w:val="24"/>
          <w:szCs w:val="24"/>
        </w:rPr>
        <w:t xml:space="preserve">. </w:t>
      </w:r>
    </w:p>
    <w:p w14:paraId="6F216782" w14:textId="549E88E5" w:rsidR="006D6799" w:rsidRDefault="00356E07">
      <w:pPr>
        <w:pStyle w:val="CommentText"/>
        <w:rPr>
          <w:sz w:val="24"/>
          <w:szCs w:val="24"/>
        </w:rPr>
        <w:pPrChange w:id="2" w:author="Anna Sivachenko" w:date="2015-02-20T13:30:00Z">
          <w:pPr>
            <w:spacing w:after="0"/>
          </w:pPr>
        </w:pPrChange>
      </w:pPr>
      <w:r>
        <w:rPr>
          <w:sz w:val="24"/>
          <w:szCs w:val="24"/>
        </w:rPr>
        <w:t>When performing formal muscle testing</w:t>
      </w:r>
      <w:r w:rsidR="005C2CF7">
        <w:rPr>
          <w:sz w:val="24"/>
          <w:szCs w:val="24"/>
        </w:rPr>
        <w:t>,</w:t>
      </w:r>
      <w:r>
        <w:rPr>
          <w:sz w:val="24"/>
          <w:szCs w:val="24"/>
        </w:rPr>
        <w:t xml:space="preserve"> remember which spinal routes and nerves innervate each muscle</w:t>
      </w:r>
      <w:r w:rsidR="00494B83">
        <w:rPr>
          <w:sz w:val="24"/>
          <w:szCs w:val="24"/>
        </w:rPr>
        <w:t xml:space="preserve"> </w:t>
      </w:r>
      <w:commentRangeStart w:id="3"/>
      <w:r>
        <w:rPr>
          <w:sz w:val="24"/>
          <w:szCs w:val="24"/>
        </w:rPr>
        <w:t>(Figure 1)</w:t>
      </w:r>
      <w:r w:rsidR="005C2CF7">
        <w:rPr>
          <w:sz w:val="24"/>
          <w:szCs w:val="24"/>
        </w:rPr>
        <w:t>.</w:t>
      </w:r>
      <w:commentRangeEnd w:id="3"/>
      <w:r w:rsidR="00494B83">
        <w:rPr>
          <w:rStyle w:val="CommentReference"/>
        </w:rPr>
        <w:commentReference w:id="3"/>
      </w:r>
      <w:r w:rsidR="005C2CF7">
        <w:rPr>
          <w:sz w:val="24"/>
          <w:szCs w:val="24"/>
        </w:rPr>
        <w:t xml:space="preserve"> </w:t>
      </w:r>
      <w:ins w:id="4" w:author="Anna Sivachenko" w:date="2015-02-20T13:30:00Z">
        <w:r w:rsidR="00494B83">
          <w:rPr>
            <w:sz w:val="24"/>
            <w:szCs w:val="24"/>
          </w:rPr>
          <w:t>During the</w:t>
        </w:r>
      </w:ins>
      <w:ins w:id="5" w:author="Anna Sivachenko" w:date="2015-02-20T13:31:00Z">
        <w:r w:rsidR="00494B83">
          <w:rPr>
            <w:sz w:val="24"/>
            <w:szCs w:val="24"/>
          </w:rPr>
          <w:t xml:space="preserve"> examination, observe the patient performing the tests and assess the </w:t>
        </w:r>
      </w:ins>
      <w:r w:rsidR="00F944E9" w:rsidRPr="00317D9F">
        <w:rPr>
          <w:sz w:val="24"/>
          <w:szCs w:val="24"/>
        </w:rPr>
        <w:t xml:space="preserve">muscle strength </w:t>
      </w:r>
      <w:ins w:id="6" w:author="Anna Sivachenko" w:date="2015-02-20T13:31:00Z">
        <w:r w:rsidR="00494B83">
          <w:rPr>
            <w:sz w:val="24"/>
            <w:szCs w:val="24"/>
          </w:rPr>
          <w:t xml:space="preserve">on the </w:t>
        </w:r>
      </w:ins>
      <w:r w:rsidR="00F944E9" w:rsidRPr="00317D9F">
        <w:rPr>
          <w:sz w:val="24"/>
          <w:szCs w:val="24"/>
        </w:rPr>
        <w:t xml:space="preserve">scale </w:t>
      </w:r>
      <w:r w:rsidR="00486B4A" w:rsidRPr="00317D9F">
        <w:rPr>
          <w:sz w:val="24"/>
          <w:szCs w:val="24"/>
        </w:rPr>
        <w:t xml:space="preserve">from 0 to </w:t>
      </w:r>
      <w:r w:rsidR="006F2FBC">
        <w:rPr>
          <w:sz w:val="24"/>
          <w:szCs w:val="24"/>
        </w:rPr>
        <w:t>5 (</w:t>
      </w:r>
      <w:commentRangeStart w:id="7"/>
      <w:r w:rsidR="006F2FBC">
        <w:rPr>
          <w:sz w:val="24"/>
          <w:szCs w:val="24"/>
        </w:rPr>
        <w:t>Table 1)</w:t>
      </w:r>
      <w:r w:rsidR="005C2CF7">
        <w:rPr>
          <w:sz w:val="24"/>
          <w:szCs w:val="24"/>
        </w:rPr>
        <w:t>.</w:t>
      </w:r>
      <w:commentRangeEnd w:id="7"/>
      <w:r w:rsidR="00B775B4">
        <w:rPr>
          <w:rStyle w:val="CommentReference"/>
        </w:rPr>
        <w:commentReference w:id="7"/>
      </w:r>
    </w:p>
    <w:p w14:paraId="252A0EFB" w14:textId="77777777" w:rsidR="006F2FBC" w:rsidRPr="00317D9F" w:rsidRDefault="006F2FBC" w:rsidP="00977619">
      <w:pPr>
        <w:spacing w:after="0"/>
        <w:rPr>
          <w:rFonts w:cs="Arial"/>
          <w:sz w:val="24"/>
          <w:szCs w:val="24"/>
        </w:rPr>
      </w:pPr>
    </w:p>
    <w:p w14:paraId="2B8FDCD1" w14:textId="4E6A0715" w:rsidR="00AF63C7" w:rsidRPr="006F2FBC" w:rsidRDefault="00D82471" w:rsidP="00977619">
      <w:pPr>
        <w:spacing w:after="0"/>
        <w:rPr>
          <w:rFonts w:cs="Arial"/>
          <w:sz w:val="24"/>
          <w:szCs w:val="24"/>
        </w:rPr>
      </w:pPr>
      <w:r w:rsidRPr="006F2FBC">
        <w:rPr>
          <w:rFonts w:cs="Arial"/>
          <w:sz w:val="24"/>
          <w:szCs w:val="24"/>
        </w:rPr>
        <w:t>4.1</w:t>
      </w:r>
      <w:r w:rsidR="001F3EE1" w:rsidRPr="006F2FBC">
        <w:rPr>
          <w:rFonts w:cs="Arial"/>
          <w:sz w:val="24"/>
          <w:szCs w:val="24"/>
        </w:rPr>
        <w:t xml:space="preserve"> </w:t>
      </w:r>
      <w:r w:rsidR="006D6799" w:rsidRPr="006F2FBC">
        <w:rPr>
          <w:rFonts w:cs="Arial"/>
          <w:sz w:val="24"/>
          <w:szCs w:val="24"/>
        </w:rPr>
        <w:t>Examination of upper extremities</w:t>
      </w:r>
      <w:r w:rsidR="006F2FBC">
        <w:rPr>
          <w:rFonts w:cs="Arial"/>
          <w:sz w:val="24"/>
          <w:szCs w:val="24"/>
        </w:rPr>
        <w:t>.</w:t>
      </w:r>
      <w:r w:rsidR="00BE74F7">
        <w:rPr>
          <w:rFonts w:cs="Arial"/>
          <w:sz w:val="24"/>
          <w:szCs w:val="24"/>
        </w:rPr>
        <w:t xml:space="preserve"> </w:t>
      </w:r>
      <w:commentRangeStart w:id="8"/>
      <w:r w:rsidR="00B04604">
        <w:rPr>
          <w:rFonts w:cs="Arial"/>
          <w:sz w:val="24"/>
          <w:szCs w:val="24"/>
        </w:rPr>
        <w:t>Perform the t</w:t>
      </w:r>
      <w:r w:rsidR="00AF63C7" w:rsidRPr="006F2FBC">
        <w:rPr>
          <w:rFonts w:cs="Arial"/>
          <w:sz w:val="24"/>
          <w:szCs w:val="24"/>
        </w:rPr>
        <w:t xml:space="preserve">est </w:t>
      </w:r>
      <w:commentRangeEnd w:id="8"/>
      <w:r w:rsidR="00066E13">
        <w:rPr>
          <w:rStyle w:val="CommentReference"/>
        </w:rPr>
        <w:commentReference w:id="8"/>
      </w:r>
      <w:r w:rsidR="00AF63C7" w:rsidRPr="006F2FBC">
        <w:rPr>
          <w:rFonts w:cs="Arial"/>
          <w:sz w:val="24"/>
          <w:szCs w:val="24"/>
        </w:rPr>
        <w:t>of strength in upper extremities</w:t>
      </w:r>
      <w:r w:rsidR="00B04604">
        <w:rPr>
          <w:rFonts w:cs="Arial"/>
          <w:sz w:val="24"/>
          <w:szCs w:val="24"/>
        </w:rPr>
        <w:t xml:space="preserve"> </w:t>
      </w:r>
      <w:r w:rsidR="00EB2A07" w:rsidRPr="006F2FBC">
        <w:rPr>
          <w:rFonts w:cs="Arial"/>
          <w:sz w:val="24"/>
          <w:szCs w:val="24"/>
        </w:rPr>
        <w:t>with the patient sitting</w:t>
      </w:r>
      <w:r w:rsidR="005C2CF7">
        <w:rPr>
          <w:rFonts w:cs="Arial"/>
          <w:sz w:val="24"/>
          <w:szCs w:val="24"/>
        </w:rPr>
        <w:t>.</w:t>
      </w:r>
    </w:p>
    <w:p w14:paraId="6EAFA3A2" w14:textId="2626FC0D" w:rsidR="005C2CF7" w:rsidRDefault="00B04604" w:rsidP="00977619">
      <w:pPr>
        <w:spacing w:after="0"/>
        <w:rPr>
          <w:rFonts w:cs="Arial"/>
          <w:sz w:val="24"/>
          <w:szCs w:val="24"/>
          <w:highlight w:val="yellow"/>
        </w:rPr>
      </w:pPr>
      <w:r>
        <w:rPr>
          <w:rFonts w:cs="Arial"/>
          <w:sz w:val="24"/>
          <w:szCs w:val="24"/>
        </w:rPr>
        <w:br/>
      </w:r>
      <w:r w:rsidR="00D82471" w:rsidRPr="00317D9F">
        <w:rPr>
          <w:rFonts w:cs="Arial"/>
          <w:sz w:val="24"/>
          <w:szCs w:val="24"/>
        </w:rPr>
        <w:t xml:space="preserve">4.1.1 </w:t>
      </w:r>
      <w:r w:rsidR="00111205" w:rsidRPr="00317D9F">
        <w:rPr>
          <w:rFonts w:cs="Arial"/>
          <w:sz w:val="24"/>
          <w:szCs w:val="24"/>
        </w:rPr>
        <w:t>Deltoid</w:t>
      </w:r>
      <w:r w:rsidR="0006268D" w:rsidRPr="00317D9F">
        <w:rPr>
          <w:rFonts w:cs="Arial"/>
          <w:sz w:val="24"/>
          <w:szCs w:val="24"/>
        </w:rPr>
        <w:t xml:space="preserve"> muscle</w:t>
      </w:r>
      <w:r w:rsidR="00111205" w:rsidRPr="00317D9F">
        <w:rPr>
          <w:rFonts w:cs="Arial"/>
          <w:sz w:val="24"/>
          <w:szCs w:val="24"/>
        </w:rPr>
        <w:t xml:space="preserve"> is innervated by C5, </w:t>
      </w:r>
      <w:r w:rsidR="0006268D" w:rsidRPr="00317D9F">
        <w:rPr>
          <w:rFonts w:cs="Arial"/>
          <w:sz w:val="24"/>
          <w:szCs w:val="24"/>
        </w:rPr>
        <w:t xml:space="preserve">the </w:t>
      </w:r>
      <w:r w:rsidR="00111205" w:rsidRPr="00317D9F">
        <w:rPr>
          <w:rFonts w:cs="Arial"/>
          <w:sz w:val="24"/>
          <w:szCs w:val="24"/>
        </w:rPr>
        <w:t>axillary nerve</w:t>
      </w:r>
      <w:r w:rsidR="005C2CF7">
        <w:rPr>
          <w:rFonts w:cs="Arial"/>
          <w:sz w:val="24"/>
          <w:szCs w:val="24"/>
        </w:rPr>
        <w:t>.</w:t>
      </w:r>
      <w:r w:rsidR="005C2CF7">
        <w:rPr>
          <w:rFonts w:cs="Arial"/>
          <w:sz w:val="24"/>
          <w:szCs w:val="24"/>
          <w:highlight w:val="yellow"/>
        </w:rPr>
        <w:t xml:space="preserve"> </w:t>
      </w:r>
    </w:p>
    <w:p w14:paraId="6442654F" w14:textId="2CEC58AB" w:rsidR="00631067" w:rsidRPr="00317D9F" w:rsidRDefault="007C0830" w:rsidP="00977619">
      <w:pPr>
        <w:spacing w:after="0"/>
        <w:rPr>
          <w:rFonts w:cs="Arial"/>
          <w:sz w:val="24"/>
          <w:szCs w:val="24"/>
        </w:rPr>
      </w:pPr>
      <w:r w:rsidRPr="00B853B5">
        <w:rPr>
          <w:rFonts w:cs="Arial"/>
          <w:sz w:val="24"/>
          <w:szCs w:val="24"/>
          <w:highlight w:val="yellow"/>
        </w:rPr>
        <w:t xml:space="preserve">Starting with the deltoids, ask the patient to raise both their arms </w:t>
      </w:r>
      <w:r w:rsidR="00EB2A07" w:rsidRPr="00B853B5">
        <w:rPr>
          <w:rFonts w:cs="Arial"/>
          <w:sz w:val="24"/>
          <w:szCs w:val="24"/>
          <w:highlight w:val="yellow"/>
        </w:rPr>
        <w:t>outward (abduction)</w:t>
      </w:r>
      <w:r w:rsidR="005C2CF7">
        <w:rPr>
          <w:rFonts w:cs="Arial"/>
          <w:sz w:val="24"/>
          <w:szCs w:val="24"/>
          <w:highlight w:val="yellow"/>
        </w:rPr>
        <w:t>,</w:t>
      </w:r>
      <w:r w:rsidR="00DC7668" w:rsidRPr="00B853B5">
        <w:rPr>
          <w:rFonts w:cs="Arial"/>
          <w:sz w:val="24"/>
          <w:szCs w:val="24"/>
          <w:highlight w:val="yellow"/>
        </w:rPr>
        <w:t xml:space="preserve"> </w:t>
      </w:r>
      <w:r w:rsidRPr="00B853B5">
        <w:rPr>
          <w:rFonts w:cs="Arial"/>
          <w:sz w:val="24"/>
          <w:szCs w:val="24"/>
          <w:highlight w:val="yellow"/>
        </w:rPr>
        <w:t xml:space="preserve">while the examiner </w:t>
      </w:r>
      <w:r w:rsidR="00631067" w:rsidRPr="00B853B5">
        <w:rPr>
          <w:rFonts w:cs="Arial"/>
          <w:sz w:val="24"/>
          <w:szCs w:val="24"/>
          <w:highlight w:val="yellow"/>
        </w:rPr>
        <w:t xml:space="preserve">resists. </w:t>
      </w:r>
      <w:r w:rsidRPr="00B853B5">
        <w:rPr>
          <w:rFonts w:cs="Arial"/>
          <w:sz w:val="24"/>
          <w:szCs w:val="24"/>
          <w:highlight w:val="yellow"/>
        </w:rPr>
        <w:t xml:space="preserve">Compare </w:t>
      </w:r>
      <w:r w:rsidR="00631067" w:rsidRPr="00B853B5">
        <w:rPr>
          <w:rFonts w:cs="Arial"/>
          <w:sz w:val="24"/>
          <w:szCs w:val="24"/>
          <w:highlight w:val="yellow"/>
        </w:rPr>
        <w:t>the two sides</w:t>
      </w:r>
      <w:r w:rsidRPr="00B853B5">
        <w:rPr>
          <w:rFonts w:cs="Arial"/>
          <w:sz w:val="24"/>
          <w:szCs w:val="24"/>
          <w:highlight w:val="yellow"/>
        </w:rPr>
        <w:t>.</w:t>
      </w:r>
      <w:r w:rsidRPr="00317D9F">
        <w:rPr>
          <w:rFonts w:cs="Arial"/>
          <w:sz w:val="24"/>
          <w:szCs w:val="24"/>
        </w:rPr>
        <w:t xml:space="preserve"> </w:t>
      </w:r>
    </w:p>
    <w:p w14:paraId="17530454" w14:textId="77777777" w:rsidR="00400AB7" w:rsidRPr="00317D9F" w:rsidRDefault="00400AB7" w:rsidP="00977619">
      <w:pPr>
        <w:spacing w:after="0"/>
        <w:rPr>
          <w:rFonts w:cs="Arial"/>
          <w:sz w:val="24"/>
          <w:szCs w:val="24"/>
        </w:rPr>
      </w:pPr>
    </w:p>
    <w:p w14:paraId="62356A27" w14:textId="39829B97" w:rsidR="00111205" w:rsidRPr="00317D9F" w:rsidRDefault="00D82471" w:rsidP="00977619">
      <w:pPr>
        <w:spacing w:after="0"/>
        <w:rPr>
          <w:rFonts w:cs="Arial"/>
          <w:sz w:val="24"/>
          <w:szCs w:val="24"/>
        </w:rPr>
      </w:pPr>
      <w:r w:rsidRPr="00317D9F">
        <w:rPr>
          <w:rFonts w:cs="Arial"/>
          <w:sz w:val="24"/>
          <w:szCs w:val="24"/>
        </w:rPr>
        <w:t>4.1.2</w:t>
      </w:r>
      <w:r w:rsidR="00631067" w:rsidRPr="00317D9F">
        <w:rPr>
          <w:rFonts w:cs="Arial"/>
          <w:sz w:val="24"/>
          <w:szCs w:val="24"/>
        </w:rPr>
        <w:t xml:space="preserve"> </w:t>
      </w:r>
      <w:r w:rsidR="00111205" w:rsidRPr="00317D9F">
        <w:rPr>
          <w:rFonts w:cs="Arial"/>
          <w:sz w:val="24"/>
          <w:szCs w:val="24"/>
        </w:rPr>
        <w:t>Bicep</w:t>
      </w:r>
      <w:r w:rsidR="005C2CF7">
        <w:rPr>
          <w:rFonts w:cs="Arial"/>
          <w:sz w:val="24"/>
          <w:szCs w:val="24"/>
        </w:rPr>
        <w:t>s</w:t>
      </w:r>
      <w:r w:rsidR="0006268D" w:rsidRPr="00317D9F">
        <w:rPr>
          <w:rFonts w:cs="Arial"/>
          <w:sz w:val="24"/>
          <w:szCs w:val="24"/>
        </w:rPr>
        <w:t xml:space="preserve"> muscle</w:t>
      </w:r>
      <w:r w:rsidR="00111205" w:rsidRPr="00317D9F">
        <w:rPr>
          <w:rFonts w:cs="Arial"/>
          <w:sz w:val="24"/>
          <w:szCs w:val="24"/>
        </w:rPr>
        <w:t xml:space="preserve"> is innervated by C5 and C6, </w:t>
      </w:r>
      <w:r w:rsidR="0006268D" w:rsidRPr="00317D9F">
        <w:rPr>
          <w:rFonts w:cs="Arial"/>
          <w:sz w:val="24"/>
          <w:szCs w:val="24"/>
        </w:rPr>
        <w:t xml:space="preserve">the </w:t>
      </w:r>
      <w:r w:rsidR="00111205" w:rsidRPr="00317D9F">
        <w:rPr>
          <w:rFonts w:cs="Arial"/>
          <w:sz w:val="24"/>
          <w:szCs w:val="24"/>
        </w:rPr>
        <w:t>musculocutaneous nerve.</w:t>
      </w:r>
    </w:p>
    <w:p w14:paraId="36364DEF" w14:textId="14638D51" w:rsidR="0006268D" w:rsidRPr="00317D9F" w:rsidRDefault="00631067" w:rsidP="00977619">
      <w:pPr>
        <w:spacing w:after="0"/>
        <w:rPr>
          <w:rFonts w:cs="Arial"/>
          <w:sz w:val="24"/>
          <w:szCs w:val="24"/>
        </w:rPr>
      </w:pPr>
      <w:r w:rsidRPr="00B853B5">
        <w:rPr>
          <w:rFonts w:cs="Arial"/>
          <w:sz w:val="24"/>
          <w:szCs w:val="24"/>
          <w:highlight w:val="yellow"/>
        </w:rPr>
        <w:t>T</w:t>
      </w:r>
      <w:r w:rsidR="003B5554" w:rsidRPr="00B853B5">
        <w:rPr>
          <w:rFonts w:cs="Arial"/>
          <w:sz w:val="24"/>
          <w:szCs w:val="24"/>
          <w:highlight w:val="yellow"/>
        </w:rPr>
        <w:t xml:space="preserve">o test </w:t>
      </w:r>
      <w:r w:rsidR="0006268D" w:rsidRPr="00B853B5">
        <w:rPr>
          <w:rFonts w:cs="Arial"/>
          <w:sz w:val="24"/>
          <w:szCs w:val="24"/>
          <w:highlight w:val="yellow"/>
        </w:rPr>
        <w:t xml:space="preserve">the </w:t>
      </w:r>
      <w:r w:rsidR="003B5554" w:rsidRPr="00B853B5">
        <w:rPr>
          <w:rFonts w:cs="Arial"/>
          <w:sz w:val="24"/>
          <w:szCs w:val="24"/>
          <w:highlight w:val="yellow"/>
        </w:rPr>
        <w:t>biceps</w:t>
      </w:r>
      <w:r w:rsidR="0006268D" w:rsidRPr="00B853B5">
        <w:rPr>
          <w:rFonts w:cs="Arial"/>
          <w:sz w:val="24"/>
          <w:szCs w:val="24"/>
          <w:highlight w:val="yellow"/>
        </w:rPr>
        <w:t xml:space="preserve"> function (arm flexion at the elbow)</w:t>
      </w:r>
      <w:r w:rsidR="005C2CF7">
        <w:rPr>
          <w:rFonts w:cs="Arial"/>
          <w:sz w:val="24"/>
          <w:szCs w:val="24"/>
          <w:highlight w:val="yellow"/>
        </w:rPr>
        <w:t>,</w:t>
      </w:r>
      <w:r w:rsidR="003B5554" w:rsidRPr="00B853B5">
        <w:rPr>
          <w:rFonts w:cs="Arial"/>
          <w:sz w:val="24"/>
          <w:szCs w:val="24"/>
          <w:highlight w:val="yellow"/>
        </w:rPr>
        <w:t xml:space="preserve"> t</w:t>
      </w:r>
      <w:r w:rsidRPr="00B853B5">
        <w:rPr>
          <w:rFonts w:cs="Arial"/>
          <w:sz w:val="24"/>
          <w:szCs w:val="24"/>
          <w:highlight w:val="yellow"/>
        </w:rPr>
        <w:t>ell</w:t>
      </w:r>
      <w:r w:rsidR="0006268D" w:rsidRPr="00B853B5">
        <w:rPr>
          <w:rFonts w:cs="Arial"/>
          <w:sz w:val="24"/>
          <w:szCs w:val="24"/>
          <w:highlight w:val="yellow"/>
        </w:rPr>
        <w:t xml:space="preserve"> the </w:t>
      </w:r>
      <w:r w:rsidRPr="00B853B5">
        <w:rPr>
          <w:rFonts w:cs="Arial"/>
          <w:sz w:val="24"/>
          <w:szCs w:val="24"/>
          <w:highlight w:val="yellow"/>
        </w:rPr>
        <w:t>patient to flex their arm while the examiner resists.</w:t>
      </w:r>
      <w:r w:rsidRPr="00317D9F">
        <w:rPr>
          <w:rFonts w:cs="Arial"/>
          <w:sz w:val="24"/>
          <w:szCs w:val="24"/>
        </w:rPr>
        <w:t xml:space="preserve">  </w:t>
      </w:r>
    </w:p>
    <w:p w14:paraId="66D9D392" w14:textId="77777777" w:rsidR="00400AB7" w:rsidRPr="00317D9F" w:rsidRDefault="00400AB7" w:rsidP="00977619">
      <w:pPr>
        <w:spacing w:after="0"/>
        <w:rPr>
          <w:rFonts w:cs="Arial"/>
          <w:sz w:val="24"/>
          <w:szCs w:val="24"/>
        </w:rPr>
      </w:pPr>
    </w:p>
    <w:p w14:paraId="5C5895A6" w14:textId="72279A18" w:rsidR="00111205" w:rsidRPr="00317D9F" w:rsidRDefault="00D82471" w:rsidP="00977619">
      <w:pPr>
        <w:spacing w:after="0"/>
        <w:rPr>
          <w:rFonts w:cs="Arial"/>
          <w:sz w:val="24"/>
          <w:szCs w:val="24"/>
        </w:rPr>
      </w:pPr>
      <w:r w:rsidRPr="00317D9F">
        <w:rPr>
          <w:rFonts w:cs="Arial"/>
          <w:sz w:val="24"/>
          <w:szCs w:val="24"/>
        </w:rPr>
        <w:t>4.1.3</w:t>
      </w:r>
      <w:r w:rsidR="00631067" w:rsidRPr="00317D9F">
        <w:rPr>
          <w:rFonts w:cs="Arial"/>
          <w:sz w:val="24"/>
          <w:szCs w:val="24"/>
        </w:rPr>
        <w:t xml:space="preserve"> </w:t>
      </w:r>
      <w:r w:rsidR="00111205" w:rsidRPr="00317D9F">
        <w:rPr>
          <w:rFonts w:cs="Arial"/>
          <w:sz w:val="24"/>
          <w:szCs w:val="24"/>
        </w:rPr>
        <w:t xml:space="preserve">Triceps </w:t>
      </w:r>
      <w:r w:rsidR="0006268D" w:rsidRPr="00317D9F">
        <w:rPr>
          <w:rFonts w:cs="Arial"/>
          <w:sz w:val="24"/>
          <w:szCs w:val="24"/>
        </w:rPr>
        <w:t xml:space="preserve">muscle </w:t>
      </w:r>
      <w:r w:rsidR="00111205" w:rsidRPr="00317D9F">
        <w:rPr>
          <w:rFonts w:cs="Arial"/>
          <w:sz w:val="24"/>
          <w:szCs w:val="24"/>
        </w:rPr>
        <w:t>is innervated by C6 and C7,</w:t>
      </w:r>
      <w:r w:rsidR="0006268D" w:rsidRPr="00317D9F">
        <w:rPr>
          <w:rFonts w:cs="Arial"/>
          <w:sz w:val="24"/>
          <w:szCs w:val="24"/>
        </w:rPr>
        <w:t xml:space="preserve"> the</w:t>
      </w:r>
      <w:r w:rsidR="00111205" w:rsidRPr="00317D9F">
        <w:rPr>
          <w:rFonts w:cs="Arial"/>
          <w:sz w:val="24"/>
          <w:szCs w:val="24"/>
        </w:rPr>
        <w:t xml:space="preserve"> radial nerve</w:t>
      </w:r>
      <w:r w:rsidR="0006268D" w:rsidRPr="00317D9F">
        <w:rPr>
          <w:rFonts w:cs="Arial"/>
          <w:sz w:val="24"/>
          <w:szCs w:val="24"/>
        </w:rPr>
        <w:t>.</w:t>
      </w:r>
    </w:p>
    <w:p w14:paraId="4D9665B3" w14:textId="0DA0D6AC" w:rsidR="00400AB7" w:rsidRPr="00317D9F" w:rsidRDefault="00631067" w:rsidP="00977619">
      <w:pPr>
        <w:spacing w:after="0"/>
        <w:rPr>
          <w:rFonts w:cs="Arial"/>
          <w:sz w:val="24"/>
          <w:szCs w:val="24"/>
        </w:rPr>
      </w:pPr>
      <w:r w:rsidRPr="00B853B5">
        <w:rPr>
          <w:rFonts w:cs="Arial"/>
          <w:sz w:val="24"/>
          <w:szCs w:val="24"/>
          <w:highlight w:val="yellow"/>
        </w:rPr>
        <w:t>T</w:t>
      </w:r>
      <w:r w:rsidR="003B5554" w:rsidRPr="00B853B5">
        <w:rPr>
          <w:rFonts w:cs="Arial"/>
          <w:sz w:val="24"/>
          <w:szCs w:val="24"/>
          <w:highlight w:val="yellow"/>
        </w:rPr>
        <w:t xml:space="preserve">o test </w:t>
      </w:r>
      <w:r w:rsidR="0006268D" w:rsidRPr="00B853B5">
        <w:rPr>
          <w:rFonts w:cs="Arial"/>
          <w:sz w:val="24"/>
          <w:szCs w:val="24"/>
          <w:highlight w:val="yellow"/>
        </w:rPr>
        <w:t xml:space="preserve">the </w:t>
      </w:r>
      <w:r w:rsidR="003B5554" w:rsidRPr="00B853B5">
        <w:rPr>
          <w:rFonts w:cs="Arial"/>
          <w:sz w:val="24"/>
          <w:szCs w:val="24"/>
          <w:highlight w:val="yellow"/>
        </w:rPr>
        <w:t>triceps</w:t>
      </w:r>
      <w:r w:rsidR="0006268D" w:rsidRPr="00B853B5">
        <w:rPr>
          <w:rFonts w:cs="Arial"/>
          <w:sz w:val="24"/>
          <w:szCs w:val="24"/>
          <w:highlight w:val="yellow"/>
        </w:rPr>
        <w:t xml:space="preserve"> function</w:t>
      </w:r>
      <w:r w:rsidR="003B5554" w:rsidRPr="00B853B5">
        <w:rPr>
          <w:rFonts w:cs="Arial"/>
          <w:sz w:val="24"/>
          <w:szCs w:val="24"/>
          <w:highlight w:val="yellow"/>
        </w:rPr>
        <w:t xml:space="preserve"> </w:t>
      </w:r>
      <w:r w:rsidR="005C2CF7">
        <w:rPr>
          <w:rFonts w:cs="Arial"/>
          <w:sz w:val="24"/>
          <w:szCs w:val="24"/>
          <w:highlight w:val="yellow"/>
        </w:rPr>
        <w:t>(</w:t>
      </w:r>
      <w:r w:rsidR="003B5554" w:rsidRPr="00B853B5">
        <w:rPr>
          <w:rFonts w:cs="Arial"/>
          <w:sz w:val="24"/>
          <w:szCs w:val="24"/>
          <w:highlight w:val="yellow"/>
        </w:rPr>
        <w:t>arm extension at the elbow</w:t>
      </w:r>
      <w:r w:rsidR="005C2CF7">
        <w:rPr>
          <w:rFonts w:cs="Arial"/>
          <w:sz w:val="24"/>
          <w:szCs w:val="24"/>
          <w:highlight w:val="yellow"/>
        </w:rPr>
        <w:t>)</w:t>
      </w:r>
      <w:r w:rsidR="000700AE">
        <w:rPr>
          <w:rFonts w:cs="Arial"/>
          <w:sz w:val="24"/>
          <w:szCs w:val="24"/>
          <w:highlight w:val="yellow"/>
        </w:rPr>
        <w:t>,</w:t>
      </w:r>
      <w:r w:rsidR="003B5554" w:rsidRPr="00B853B5">
        <w:rPr>
          <w:rFonts w:cs="Arial"/>
          <w:sz w:val="24"/>
          <w:szCs w:val="24"/>
          <w:highlight w:val="yellow"/>
        </w:rPr>
        <w:t xml:space="preserve"> t</w:t>
      </w:r>
      <w:r w:rsidRPr="00B853B5">
        <w:rPr>
          <w:rFonts w:cs="Arial"/>
          <w:sz w:val="24"/>
          <w:szCs w:val="24"/>
          <w:highlight w:val="yellow"/>
        </w:rPr>
        <w:t>ell</w:t>
      </w:r>
      <w:r w:rsidR="000700AE">
        <w:rPr>
          <w:rFonts w:cs="Arial"/>
          <w:sz w:val="24"/>
          <w:szCs w:val="24"/>
          <w:highlight w:val="yellow"/>
        </w:rPr>
        <w:t xml:space="preserve"> the</w:t>
      </w:r>
      <w:r w:rsidRPr="00B853B5">
        <w:rPr>
          <w:rFonts w:cs="Arial"/>
          <w:sz w:val="24"/>
          <w:szCs w:val="24"/>
          <w:highlight w:val="yellow"/>
        </w:rPr>
        <w:t xml:space="preserve"> patient to extend </w:t>
      </w:r>
      <w:r w:rsidR="00433C1C">
        <w:rPr>
          <w:rFonts w:cs="Arial"/>
          <w:sz w:val="24"/>
          <w:szCs w:val="24"/>
          <w:highlight w:val="yellow"/>
        </w:rPr>
        <w:t xml:space="preserve">an </w:t>
      </w:r>
      <w:r w:rsidRPr="00B853B5">
        <w:rPr>
          <w:rFonts w:cs="Arial"/>
          <w:sz w:val="24"/>
          <w:szCs w:val="24"/>
          <w:highlight w:val="yellow"/>
        </w:rPr>
        <w:t>arm</w:t>
      </w:r>
      <w:r w:rsidR="000700AE">
        <w:rPr>
          <w:rFonts w:cs="Arial"/>
          <w:sz w:val="24"/>
          <w:szCs w:val="24"/>
          <w:highlight w:val="yellow"/>
        </w:rPr>
        <w:t>,</w:t>
      </w:r>
      <w:r w:rsidRPr="00B853B5">
        <w:rPr>
          <w:rFonts w:cs="Arial"/>
          <w:sz w:val="24"/>
          <w:szCs w:val="24"/>
          <w:highlight w:val="yellow"/>
        </w:rPr>
        <w:t xml:space="preserve"> starting with a flexed position against </w:t>
      </w:r>
      <w:r w:rsidR="0006268D" w:rsidRPr="00B853B5">
        <w:rPr>
          <w:rFonts w:cs="Arial"/>
          <w:sz w:val="24"/>
          <w:szCs w:val="24"/>
          <w:highlight w:val="yellow"/>
        </w:rPr>
        <w:t xml:space="preserve">the </w:t>
      </w:r>
      <w:r w:rsidRPr="00B853B5">
        <w:rPr>
          <w:rFonts w:cs="Arial"/>
          <w:sz w:val="24"/>
          <w:szCs w:val="24"/>
          <w:highlight w:val="yellow"/>
        </w:rPr>
        <w:t xml:space="preserve">resistance </w:t>
      </w:r>
      <w:r w:rsidR="000700AE">
        <w:rPr>
          <w:rFonts w:cs="Arial"/>
          <w:sz w:val="24"/>
          <w:szCs w:val="24"/>
          <w:highlight w:val="yellow"/>
        </w:rPr>
        <w:t>of</w:t>
      </w:r>
      <w:r w:rsidRPr="00B853B5">
        <w:rPr>
          <w:rFonts w:cs="Arial"/>
          <w:sz w:val="24"/>
          <w:szCs w:val="24"/>
          <w:highlight w:val="yellow"/>
        </w:rPr>
        <w:t xml:space="preserve"> </w:t>
      </w:r>
      <w:r w:rsidR="0006268D" w:rsidRPr="00B853B5">
        <w:rPr>
          <w:rFonts w:cs="Arial"/>
          <w:sz w:val="24"/>
          <w:szCs w:val="24"/>
          <w:highlight w:val="yellow"/>
        </w:rPr>
        <w:t xml:space="preserve">the </w:t>
      </w:r>
      <w:r w:rsidR="00724333" w:rsidRPr="00B853B5">
        <w:rPr>
          <w:rFonts w:cs="Arial"/>
          <w:sz w:val="24"/>
          <w:szCs w:val="24"/>
          <w:highlight w:val="yellow"/>
        </w:rPr>
        <w:t>examiner.</w:t>
      </w:r>
    </w:p>
    <w:p w14:paraId="1D67CF02" w14:textId="77777777" w:rsidR="00AF63C7" w:rsidRPr="00317D9F" w:rsidRDefault="00AF63C7" w:rsidP="00977619">
      <w:pPr>
        <w:spacing w:after="0"/>
        <w:rPr>
          <w:rFonts w:cs="Arial"/>
          <w:sz w:val="24"/>
          <w:szCs w:val="24"/>
        </w:rPr>
      </w:pPr>
    </w:p>
    <w:p w14:paraId="28A835CC" w14:textId="744F86DF" w:rsidR="00111205" w:rsidRPr="00317D9F" w:rsidRDefault="00D82471" w:rsidP="00977619">
      <w:pPr>
        <w:spacing w:after="0"/>
        <w:rPr>
          <w:rFonts w:cs="Arial"/>
          <w:sz w:val="24"/>
          <w:szCs w:val="24"/>
        </w:rPr>
      </w:pPr>
      <w:r w:rsidRPr="00317D9F">
        <w:rPr>
          <w:rFonts w:cs="Arial"/>
          <w:sz w:val="24"/>
          <w:szCs w:val="24"/>
        </w:rPr>
        <w:t xml:space="preserve">4.1.4 </w:t>
      </w:r>
      <w:r w:rsidR="00111205" w:rsidRPr="00317D9F">
        <w:rPr>
          <w:rFonts w:cs="Arial"/>
          <w:sz w:val="24"/>
          <w:szCs w:val="24"/>
        </w:rPr>
        <w:t xml:space="preserve">Wrist extensors are innervated by C6 and C7, </w:t>
      </w:r>
      <w:r w:rsidR="0006268D" w:rsidRPr="00317D9F">
        <w:rPr>
          <w:rFonts w:cs="Arial"/>
          <w:sz w:val="24"/>
          <w:szCs w:val="24"/>
        </w:rPr>
        <w:t xml:space="preserve">the </w:t>
      </w:r>
      <w:r w:rsidR="00111205" w:rsidRPr="00317D9F">
        <w:rPr>
          <w:rFonts w:cs="Arial"/>
          <w:sz w:val="24"/>
          <w:szCs w:val="24"/>
        </w:rPr>
        <w:t>radial nerve</w:t>
      </w:r>
      <w:r w:rsidR="000700AE">
        <w:rPr>
          <w:rFonts w:cs="Arial"/>
          <w:sz w:val="24"/>
          <w:szCs w:val="24"/>
        </w:rPr>
        <w:t>.</w:t>
      </w:r>
    </w:p>
    <w:p w14:paraId="5824A801" w14:textId="52DAE93C" w:rsidR="00631067" w:rsidRPr="00317D9F" w:rsidRDefault="003B5554" w:rsidP="00977619">
      <w:pPr>
        <w:spacing w:after="0"/>
        <w:rPr>
          <w:rFonts w:cs="Arial"/>
          <w:sz w:val="24"/>
          <w:szCs w:val="24"/>
        </w:rPr>
      </w:pPr>
      <w:r w:rsidRPr="00B853B5">
        <w:rPr>
          <w:rFonts w:cs="Arial"/>
          <w:sz w:val="24"/>
          <w:szCs w:val="24"/>
          <w:highlight w:val="yellow"/>
        </w:rPr>
        <w:t>To test wrist extensors, a</w:t>
      </w:r>
      <w:r w:rsidR="00235DF3" w:rsidRPr="00B853B5">
        <w:rPr>
          <w:rFonts w:cs="Arial"/>
          <w:sz w:val="24"/>
          <w:szCs w:val="24"/>
          <w:highlight w:val="yellow"/>
        </w:rPr>
        <w:t xml:space="preserve">sk </w:t>
      </w:r>
      <w:r w:rsidR="0006268D" w:rsidRPr="00B853B5">
        <w:rPr>
          <w:rFonts w:cs="Arial"/>
          <w:sz w:val="24"/>
          <w:szCs w:val="24"/>
          <w:highlight w:val="yellow"/>
        </w:rPr>
        <w:t xml:space="preserve">the </w:t>
      </w:r>
      <w:r w:rsidR="00235DF3" w:rsidRPr="00B853B5">
        <w:rPr>
          <w:rFonts w:cs="Arial"/>
          <w:sz w:val="24"/>
          <w:szCs w:val="24"/>
          <w:highlight w:val="yellow"/>
        </w:rPr>
        <w:t>patient to extend their</w:t>
      </w:r>
      <w:r w:rsidR="0006268D" w:rsidRPr="00B853B5">
        <w:rPr>
          <w:rFonts w:cs="Arial"/>
          <w:sz w:val="24"/>
          <w:szCs w:val="24"/>
          <w:highlight w:val="yellow"/>
        </w:rPr>
        <w:t xml:space="preserve"> right</w:t>
      </w:r>
      <w:r w:rsidR="00235DF3" w:rsidRPr="00B853B5">
        <w:rPr>
          <w:rFonts w:cs="Arial"/>
          <w:sz w:val="24"/>
          <w:szCs w:val="24"/>
          <w:highlight w:val="yellow"/>
        </w:rPr>
        <w:t xml:space="preserve"> wrist while push</w:t>
      </w:r>
      <w:r w:rsidR="000700AE">
        <w:rPr>
          <w:rFonts w:cs="Arial"/>
          <w:sz w:val="24"/>
          <w:szCs w:val="24"/>
          <w:highlight w:val="yellow"/>
        </w:rPr>
        <w:t>ing</w:t>
      </w:r>
      <w:r w:rsidR="00235DF3" w:rsidRPr="00B853B5">
        <w:rPr>
          <w:rFonts w:cs="Arial"/>
          <w:sz w:val="24"/>
          <w:szCs w:val="24"/>
          <w:highlight w:val="yellow"/>
        </w:rPr>
        <w:t xml:space="preserve"> down against the back of the</w:t>
      </w:r>
      <w:r w:rsidR="00486B4A" w:rsidRPr="00B853B5">
        <w:rPr>
          <w:rFonts w:cs="Arial"/>
          <w:sz w:val="24"/>
          <w:szCs w:val="24"/>
          <w:highlight w:val="yellow"/>
        </w:rPr>
        <w:t>ir</w:t>
      </w:r>
      <w:r w:rsidR="00235DF3" w:rsidRPr="00B853B5">
        <w:rPr>
          <w:rFonts w:cs="Arial"/>
          <w:sz w:val="24"/>
          <w:szCs w:val="24"/>
          <w:highlight w:val="yellow"/>
        </w:rPr>
        <w:t xml:space="preserve"> hand. Repeat on the </w:t>
      </w:r>
      <w:r w:rsidR="0006268D" w:rsidRPr="00B853B5">
        <w:rPr>
          <w:rFonts w:cs="Arial"/>
          <w:sz w:val="24"/>
          <w:szCs w:val="24"/>
          <w:highlight w:val="yellow"/>
        </w:rPr>
        <w:t>left</w:t>
      </w:r>
      <w:r w:rsidR="00235DF3" w:rsidRPr="00B853B5">
        <w:rPr>
          <w:rFonts w:cs="Arial"/>
          <w:sz w:val="24"/>
          <w:szCs w:val="24"/>
          <w:highlight w:val="yellow"/>
        </w:rPr>
        <w:t xml:space="preserve"> side</w:t>
      </w:r>
      <w:r w:rsidR="00433C1C">
        <w:rPr>
          <w:rFonts w:cs="Arial"/>
          <w:sz w:val="24"/>
          <w:szCs w:val="24"/>
          <w:highlight w:val="yellow"/>
        </w:rPr>
        <w:t>,</w:t>
      </w:r>
      <w:r w:rsidR="00235DF3" w:rsidRPr="00B853B5">
        <w:rPr>
          <w:rFonts w:cs="Arial"/>
          <w:sz w:val="24"/>
          <w:szCs w:val="24"/>
          <w:highlight w:val="yellow"/>
        </w:rPr>
        <w:t xml:space="preserve"> and compare</w:t>
      </w:r>
      <w:r w:rsidR="0006268D" w:rsidRPr="00B853B5">
        <w:rPr>
          <w:rFonts w:cs="Arial"/>
          <w:sz w:val="24"/>
          <w:szCs w:val="24"/>
          <w:highlight w:val="yellow"/>
        </w:rPr>
        <w:t xml:space="preserve"> between the </w:t>
      </w:r>
      <w:r w:rsidR="00235DF3" w:rsidRPr="00B853B5">
        <w:rPr>
          <w:rFonts w:cs="Arial"/>
          <w:sz w:val="24"/>
          <w:szCs w:val="24"/>
          <w:highlight w:val="yellow"/>
        </w:rPr>
        <w:t>sides.</w:t>
      </w:r>
    </w:p>
    <w:p w14:paraId="1DC85FD1" w14:textId="77777777" w:rsidR="00400AB7" w:rsidRPr="00317D9F" w:rsidRDefault="00400AB7" w:rsidP="00977619">
      <w:pPr>
        <w:spacing w:after="0"/>
        <w:rPr>
          <w:rFonts w:cs="Arial"/>
          <w:sz w:val="24"/>
          <w:szCs w:val="24"/>
        </w:rPr>
      </w:pPr>
    </w:p>
    <w:p w14:paraId="114E007D" w14:textId="29F61877" w:rsidR="00111205" w:rsidRPr="00317D9F" w:rsidRDefault="00111205" w:rsidP="00977619">
      <w:pPr>
        <w:spacing w:after="0"/>
        <w:rPr>
          <w:rFonts w:cs="Arial"/>
          <w:sz w:val="24"/>
          <w:szCs w:val="24"/>
        </w:rPr>
      </w:pPr>
      <w:r w:rsidRPr="00317D9F">
        <w:rPr>
          <w:rFonts w:cs="Arial"/>
          <w:sz w:val="24"/>
          <w:szCs w:val="24"/>
        </w:rPr>
        <w:t>4.1.5 Finger grip is innervated by C7 and C8, median and ulnar nerves</w:t>
      </w:r>
      <w:r w:rsidR="00DF555F">
        <w:rPr>
          <w:rFonts w:cs="Arial"/>
          <w:sz w:val="24"/>
          <w:szCs w:val="24"/>
        </w:rPr>
        <w:t>.</w:t>
      </w:r>
    </w:p>
    <w:p w14:paraId="35C32289" w14:textId="61156605" w:rsidR="00400AB7" w:rsidRPr="00317D9F" w:rsidRDefault="003B5554" w:rsidP="006C4851">
      <w:pPr>
        <w:rPr>
          <w:rFonts w:cs="Arial"/>
          <w:sz w:val="24"/>
          <w:szCs w:val="24"/>
        </w:rPr>
      </w:pPr>
      <w:r w:rsidRPr="00B853B5">
        <w:rPr>
          <w:rFonts w:cs="Arial"/>
          <w:sz w:val="24"/>
          <w:szCs w:val="24"/>
          <w:highlight w:val="yellow"/>
        </w:rPr>
        <w:t xml:space="preserve">To test </w:t>
      </w:r>
      <w:r w:rsidR="0006268D" w:rsidRPr="00B853B5">
        <w:rPr>
          <w:rFonts w:cs="Arial"/>
          <w:sz w:val="24"/>
          <w:szCs w:val="24"/>
          <w:highlight w:val="yellow"/>
        </w:rPr>
        <w:t xml:space="preserve">for </w:t>
      </w:r>
      <w:r w:rsidRPr="00B853B5">
        <w:rPr>
          <w:rFonts w:cs="Arial"/>
          <w:sz w:val="24"/>
          <w:szCs w:val="24"/>
          <w:highlight w:val="yellow"/>
        </w:rPr>
        <w:t xml:space="preserve">grip strength, </w:t>
      </w:r>
      <w:r w:rsidR="00433C1C">
        <w:rPr>
          <w:rFonts w:cs="Arial"/>
          <w:sz w:val="24"/>
          <w:szCs w:val="24"/>
          <w:highlight w:val="yellow"/>
        </w:rPr>
        <w:t>the patient should squeeze two of the examiner’s fingers</w:t>
      </w:r>
      <w:r w:rsidR="00C87260" w:rsidRPr="00B853B5">
        <w:rPr>
          <w:rFonts w:cs="Arial"/>
          <w:sz w:val="24"/>
          <w:szCs w:val="24"/>
          <w:highlight w:val="yellow"/>
        </w:rPr>
        <w:t xml:space="preserve"> as hard as possible</w:t>
      </w:r>
      <w:r w:rsidR="00433C1C">
        <w:rPr>
          <w:rFonts w:cs="Arial"/>
          <w:sz w:val="24"/>
          <w:szCs w:val="24"/>
          <w:highlight w:val="yellow"/>
        </w:rPr>
        <w:t>,</w:t>
      </w:r>
      <w:r w:rsidR="00C87260" w:rsidRPr="00B853B5">
        <w:rPr>
          <w:rFonts w:cs="Arial"/>
          <w:sz w:val="24"/>
          <w:szCs w:val="24"/>
          <w:highlight w:val="yellow"/>
        </w:rPr>
        <w:t xml:space="preserve"> while </w:t>
      </w:r>
      <w:r w:rsidR="00433C1C">
        <w:rPr>
          <w:rFonts w:cs="Arial"/>
          <w:sz w:val="24"/>
          <w:szCs w:val="24"/>
          <w:highlight w:val="yellow"/>
        </w:rPr>
        <w:t>the examiner</w:t>
      </w:r>
      <w:r w:rsidR="00C87260" w:rsidRPr="00B853B5">
        <w:rPr>
          <w:rFonts w:cs="Arial"/>
          <w:sz w:val="24"/>
          <w:szCs w:val="24"/>
          <w:highlight w:val="yellow"/>
        </w:rPr>
        <w:t xml:space="preserve"> tr</w:t>
      </w:r>
      <w:r w:rsidR="00433C1C">
        <w:rPr>
          <w:rFonts w:cs="Arial"/>
          <w:sz w:val="24"/>
          <w:szCs w:val="24"/>
          <w:highlight w:val="yellow"/>
        </w:rPr>
        <w:t>ies</w:t>
      </w:r>
      <w:r w:rsidR="00C87260" w:rsidRPr="00B853B5">
        <w:rPr>
          <w:rFonts w:cs="Arial"/>
          <w:sz w:val="24"/>
          <w:szCs w:val="24"/>
          <w:highlight w:val="yellow"/>
        </w:rPr>
        <w:t xml:space="preserve"> to remove </w:t>
      </w:r>
      <w:r w:rsidR="00433C1C">
        <w:rPr>
          <w:rFonts w:cs="Arial"/>
          <w:sz w:val="24"/>
          <w:szCs w:val="24"/>
          <w:highlight w:val="yellow"/>
        </w:rPr>
        <w:t>thei</w:t>
      </w:r>
      <w:r w:rsidR="00C87260" w:rsidRPr="00B853B5">
        <w:rPr>
          <w:rFonts w:cs="Arial"/>
          <w:sz w:val="24"/>
          <w:szCs w:val="24"/>
          <w:highlight w:val="yellow"/>
        </w:rPr>
        <w:t>r fingers from the</w:t>
      </w:r>
      <w:r w:rsidR="00433C1C">
        <w:rPr>
          <w:rFonts w:cs="Arial"/>
          <w:sz w:val="24"/>
          <w:szCs w:val="24"/>
          <w:highlight w:val="yellow"/>
        </w:rPr>
        <w:t xml:space="preserve"> patient’s</w:t>
      </w:r>
      <w:r w:rsidR="00C87260" w:rsidRPr="00B853B5">
        <w:rPr>
          <w:rFonts w:cs="Arial"/>
          <w:sz w:val="24"/>
          <w:szCs w:val="24"/>
          <w:highlight w:val="yellow"/>
        </w:rPr>
        <w:t xml:space="preserve"> grasp. </w:t>
      </w:r>
      <w:r w:rsidR="00EB2A07" w:rsidRPr="00B853B5">
        <w:rPr>
          <w:sz w:val="24"/>
          <w:szCs w:val="24"/>
          <w:highlight w:val="yellow"/>
        </w:rPr>
        <w:t>Test both sides simultaneously.</w:t>
      </w:r>
    </w:p>
    <w:p w14:paraId="4C9EC6F7" w14:textId="154EF98A" w:rsidR="00111205" w:rsidRPr="00317D9F" w:rsidRDefault="00111205" w:rsidP="00977619">
      <w:pPr>
        <w:spacing w:after="0"/>
        <w:rPr>
          <w:rFonts w:cs="Arial"/>
          <w:sz w:val="24"/>
          <w:szCs w:val="24"/>
        </w:rPr>
      </w:pPr>
      <w:r w:rsidRPr="00317D9F">
        <w:rPr>
          <w:rFonts w:cs="Arial"/>
          <w:sz w:val="24"/>
          <w:szCs w:val="24"/>
        </w:rPr>
        <w:t>4.1.6</w:t>
      </w:r>
      <w:r w:rsidR="00E55AD2" w:rsidRPr="00317D9F">
        <w:rPr>
          <w:rFonts w:cs="Arial"/>
          <w:sz w:val="24"/>
          <w:szCs w:val="24"/>
        </w:rPr>
        <w:t xml:space="preserve"> </w:t>
      </w:r>
      <w:r w:rsidRPr="00317D9F">
        <w:rPr>
          <w:rFonts w:cs="Arial"/>
          <w:sz w:val="24"/>
          <w:szCs w:val="24"/>
        </w:rPr>
        <w:t xml:space="preserve">Finger abduction is innervated by C8 and T1, </w:t>
      </w:r>
      <w:r w:rsidR="0006268D" w:rsidRPr="00317D9F">
        <w:rPr>
          <w:rFonts w:cs="Arial"/>
          <w:sz w:val="24"/>
          <w:szCs w:val="24"/>
        </w:rPr>
        <w:t xml:space="preserve">the </w:t>
      </w:r>
      <w:r w:rsidRPr="00317D9F">
        <w:rPr>
          <w:rFonts w:cs="Arial"/>
          <w:sz w:val="24"/>
          <w:szCs w:val="24"/>
        </w:rPr>
        <w:t>ulnar nerve</w:t>
      </w:r>
      <w:r w:rsidR="00DF555F">
        <w:rPr>
          <w:rFonts w:cs="Arial"/>
          <w:sz w:val="24"/>
          <w:szCs w:val="24"/>
        </w:rPr>
        <w:t>.</w:t>
      </w:r>
    </w:p>
    <w:p w14:paraId="0243BFE3" w14:textId="327CCF8B" w:rsidR="00E55AD2" w:rsidRPr="00317D9F" w:rsidRDefault="003B5554" w:rsidP="00977619">
      <w:pPr>
        <w:spacing w:after="0"/>
        <w:rPr>
          <w:rFonts w:cs="Arial"/>
          <w:sz w:val="24"/>
          <w:szCs w:val="24"/>
        </w:rPr>
      </w:pPr>
      <w:r w:rsidRPr="00B853B5">
        <w:rPr>
          <w:rFonts w:cs="Arial"/>
          <w:sz w:val="24"/>
          <w:szCs w:val="24"/>
          <w:highlight w:val="yellow"/>
        </w:rPr>
        <w:t>To test finger abduction, h</w:t>
      </w:r>
      <w:r w:rsidR="00E55AD2" w:rsidRPr="00B853B5">
        <w:rPr>
          <w:rFonts w:cs="Arial"/>
          <w:sz w:val="24"/>
          <w:szCs w:val="24"/>
          <w:highlight w:val="yellow"/>
        </w:rPr>
        <w:t xml:space="preserve">ave </w:t>
      </w:r>
      <w:r w:rsidR="0006268D" w:rsidRPr="00B853B5">
        <w:rPr>
          <w:rFonts w:cs="Arial"/>
          <w:sz w:val="24"/>
          <w:szCs w:val="24"/>
          <w:highlight w:val="yellow"/>
        </w:rPr>
        <w:t xml:space="preserve">the </w:t>
      </w:r>
      <w:r w:rsidR="00E55AD2" w:rsidRPr="00B853B5">
        <w:rPr>
          <w:rFonts w:cs="Arial"/>
          <w:sz w:val="24"/>
          <w:szCs w:val="24"/>
          <w:highlight w:val="yellow"/>
        </w:rPr>
        <w:t>patient</w:t>
      </w:r>
      <w:r w:rsidR="0006268D" w:rsidRPr="00B853B5">
        <w:rPr>
          <w:rFonts w:cs="Arial"/>
          <w:sz w:val="24"/>
          <w:szCs w:val="24"/>
          <w:highlight w:val="yellow"/>
        </w:rPr>
        <w:t xml:space="preserve"> </w:t>
      </w:r>
      <w:r w:rsidR="00E55AD2" w:rsidRPr="00B853B5">
        <w:rPr>
          <w:rFonts w:cs="Arial"/>
          <w:sz w:val="24"/>
          <w:szCs w:val="24"/>
          <w:highlight w:val="yellow"/>
        </w:rPr>
        <w:t>“fan out”</w:t>
      </w:r>
      <w:r w:rsidR="0006268D" w:rsidRPr="00B853B5">
        <w:rPr>
          <w:rFonts w:cs="Arial"/>
          <w:sz w:val="24"/>
          <w:szCs w:val="24"/>
          <w:highlight w:val="yellow"/>
        </w:rPr>
        <w:t xml:space="preserve"> (spread)</w:t>
      </w:r>
      <w:r w:rsidR="00E55AD2" w:rsidRPr="00B853B5">
        <w:rPr>
          <w:rFonts w:cs="Arial"/>
          <w:sz w:val="24"/>
          <w:szCs w:val="24"/>
          <w:highlight w:val="yellow"/>
        </w:rPr>
        <w:t xml:space="preserve"> all their </w:t>
      </w:r>
      <w:r w:rsidRPr="00B853B5">
        <w:rPr>
          <w:rFonts w:cs="Arial"/>
          <w:sz w:val="24"/>
          <w:szCs w:val="24"/>
          <w:highlight w:val="yellow"/>
        </w:rPr>
        <w:t>f</w:t>
      </w:r>
      <w:r w:rsidR="00486B4A" w:rsidRPr="00B853B5">
        <w:rPr>
          <w:rFonts w:cs="Arial"/>
          <w:sz w:val="24"/>
          <w:szCs w:val="24"/>
          <w:highlight w:val="yellow"/>
        </w:rPr>
        <w:t xml:space="preserve">ingers while </w:t>
      </w:r>
      <w:r w:rsidR="000520C1">
        <w:rPr>
          <w:rFonts w:cs="Arial"/>
          <w:sz w:val="24"/>
          <w:szCs w:val="24"/>
          <w:highlight w:val="yellow"/>
        </w:rPr>
        <w:t xml:space="preserve">the examiner </w:t>
      </w:r>
      <w:r w:rsidR="00486B4A" w:rsidRPr="00B853B5">
        <w:rPr>
          <w:rFonts w:cs="Arial"/>
          <w:sz w:val="24"/>
          <w:szCs w:val="24"/>
          <w:highlight w:val="yellow"/>
        </w:rPr>
        <w:t>tr</w:t>
      </w:r>
      <w:r w:rsidR="000520C1">
        <w:rPr>
          <w:rFonts w:cs="Arial"/>
          <w:sz w:val="24"/>
          <w:szCs w:val="24"/>
          <w:highlight w:val="yellow"/>
        </w:rPr>
        <w:t>ies</w:t>
      </w:r>
      <w:r w:rsidR="00486B4A" w:rsidRPr="00B853B5">
        <w:rPr>
          <w:rFonts w:cs="Arial"/>
          <w:sz w:val="24"/>
          <w:szCs w:val="24"/>
          <w:highlight w:val="yellow"/>
        </w:rPr>
        <w:t xml:space="preserve"> </w:t>
      </w:r>
      <w:r w:rsidR="00E55AD2" w:rsidRPr="00B853B5">
        <w:rPr>
          <w:rFonts w:cs="Arial"/>
          <w:sz w:val="24"/>
          <w:szCs w:val="24"/>
          <w:highlight w:val="yellow"/>
        </w:rPr>
        <w:t xml:space="preserve">to push them back </w:t>
      </w:r>
      <w:r w:rsidR="00DF555F">
        <w:rPr>
          <w:rFonts w:cs="Arial"/>
          <w:sz w:val="24"/>
          <w:szCs w:val="24"/>
          <w:highlight w:val="yellow"/>
        </w:rPr>
        <w:t>together</w:t>
      </w:r>
      <w:r w:rsidR="00E55AD2" w:rsidRPr="00B853B5">
        <w:rPr>
          <w:rFonts w:cs="Arial"/>
          <w:sz w:val="24"/>
          <w:szCs w:val="24"/>
          <w:highlight w:val="yellow"/>
        </w:rPr>
        <w:t>. Test</w:t>
      </w:r>
      <w:r w:rsidR="0006268D" w:rsidRPr="00B853B5">
        <w:rPr>
          <w:rFonts w:cs="Arial"/>
          <w:sz w:val="24"/>
          <w:szCs w:val="24"/>
          <w:highlight w:val="yellow"/>
        </w:rPr>
        <w:t xml:space="preserve"> both</w:t>
      </w:r>
      <w:r w:rsidR="00E55AD2" w:rsidRPr="00B853B5">
        <w:rPr>
          <w:rFonts w:cs="Arial"/>
          <w:sz w:val="24"/>
          <w:szCs w:val="24"/>
          <w:highlight w:val="yellow"/>
        </w:rPr>
        <w:t xml:space="preserve"> hands simultaneously, comparing </w:t>
      </w:r>
      <w:r w:rsidR="0006268D" w:rsidRPr="00B853B5">
        <w:rPr>
          <w:rFonts w:cs="Arial"/>
          <w:sz w:val="24"/>
          <w:szCs w:val="24"/>
          <w:highlight w:val="yellow"/>
        </w:rPr>
        <w:t xml:space="preserve">between </w:t>
      </w:r>
      <w:r w:rsidR="00E55AD2" w:rsidRPr="00B853B5">
        <w:rPr>
          <w:rFonts w:cs="Arial"/>
          <w:sz w:val="24"/>
          <w:szCs w:val="24"/>
          <w:highlight w:val="yellow"/>
        </w:rPr>
        <w:t>sides.</w:t>
      </w:r>
    </w:p>
    <w:p w14:paraId="1A10AF19" w14:textId="77777777" w:rsidR="00400AB7" w:rsidRPr="00317D9F" w:rsidRDefault="00400AB7" w:rsidP="00977619">
      <w:pPr>
        <w:spacing w:after="0"/>
        <w:rPr>
          <w:rFonts w:cs="Arial"/>
          <w:sz w:val="24"/>
          <w:szCs w:val="24"/>
        </w:rPr>
      </w:pPr>
    </w:p>
    <w:p w14:paraId="7C2505E2" w14:textId="11C7EC1E" w:rsidR="00111205" w:rsidRPr="00317D9F" w:rsidRDefault="00111205" w:rsidP="00977619">
      <w:pPr>
        <w:spacing w:after="0"/>
        <w:rPr>
          <w:rFonts w:cs="Arial"/>
          <w:sz w:val="24"/>
          <w:szCs w:val="24"/>
        </w:rPr>
      </w:pPr>
      <w:r w:rsidRPr="00317D9F">
        <w:rPr>
          <w:rFonts w:cs="Arial"/>
          <w:sz w:val="24"/>
          <w:szCs w:val="24"/>
        </w:rPr>
        <w:t>4.1.7</w:t>
      </w:r>
      <w:r w:rsidR="00E55AD2" w:rsidRPr="00317D9F">
        <w:rPr>
          <w:rFonts w:cs="Arial"/>
          <w:sz w:val="24"/>
          <w:szCs w:val="24"/>
        </w:rPr>
        <w:t xml:space="preserve"> </w:t>
      </w:r>
      <w:r w:rsidRPr="00317D9F">
        <w:rPr>
          <w:rFonts w:cs="Arial"/>
          <w:sz w:val="24"/>
          <w:szCs w:val="24"/>
        </w:rPr>
        <w:t xml:space="preserve">Thumb opposition is innervated by C8 and T1, </w:t>
      </w:r>
      <w:r w:rsidR="0006268D" w:rsidRPr="00317D9F">
        <w:rPr>
          <w:rFonts w:cs="Arial"/>
          <w:sz w:val="24"/>
          <w:szCs w:val="24"/>
        </w:rPr>
        <w:t xml:space="preserve">the </w:t>
      </w:r>
      <w:r w:rsidRPr="00317D9F">
        <w:rPr>
          <w:rFonts w:cs="Arial"/>
          <w:sz w:val="24"/>
          <w:szCs w:val="24"/>
        </w:rPr>
        <w:t>median nerve.</w:t>
      </w:r>
    </w:p>
    <w:p w14:paraId="335FA591" w14:textId="7932DBCA" w:rsidR="00E55AD2" w:rsidRPr="00317D9F" w:rsidRDefault="003B5554" w:rsidP="00977619">
      <w:pPr>
        <w:spacing w:after="0"/>
        <w:rPr>
          <w:rFonts w:cs="Arial"/>
          <w:sz w:val="24"/>
          <w:szCs w:val="24"/>
        </w:rPr>
      </w:pPr>
      <w:r w:rsidRPr="00317D9F">
        <w:rPr>
          <w:rFonts w:cs="Arial"/>
          <w:sz w:val="24"/>
          <w:szCs w:val="24"/>
        </w:rPr>
        <w:lastRenderedPageBreak/>
        <w:t xml:space="preserve">To test thumb opposition, </w:t>
      </w:r>
      <w:r w:rsidRPr="00B853B5">
        <w:rPr>
          <w:rFonts w:cs="Arial"/>
          <w:sz w:val="24"/>
          <w:szCs w:val="24"/>
          <w:highlight w:val="yellow"/>
        </w:rPr>
        <w:t>h</w:t>
      </w:r>
      <w:r w:rsidR="00E55AD2" w:rsidRPr="00B853B5">
        <w:rPr>
          <w:rFonts w:cs="Arial"/>
          <w:sz w:val="24"/>
          <w:szCs w:val="24"/>
          <w:highlight w:val="yellow"/>
        </w:rPr>
        <w:t xml:space="preserve">ave </w:t>
      </w:r>
      <w:r w:rsidR="00F01234">
        <w:rPr>
          <w:rFonts w:cs="Arial"/>
          <w:sz w:val="24"/>
          <w:szCs w:val="24"/>
          <w:highlight w:val="yellow"/>
        </w:rPr>
        <w:t xml:space="preserve">the </w:t>
      </w:r>
      <w:r w:rsidR="00E55AD2" w:rsidRPr="00B853B5">
        <w:rPr>
          <w:rFonts w:cs="Arial"/>
          <w:sz w:val="24"/>
          <w:szCs w:val="24"/>
          <w:highlight w:val="yellow"/>
        </w:rPr>
        <w:t xml:space="preserve">patient touch </w:t>
      </w:r>
      <w:r w:rsidR="0006268D" w:rsidRPr="00B853B5">
        <w:rPr>
          <w:rFonts w:cs="Arial"/>
          <w:sz w:val="24"/>
          <w:szCs w:val="24"/>
          <w:highlight w:val="yellow"/>
        </w:rPr>
        <w:t xml:space="preserve">the </w:t>
      </w:r>
      <w:r w:rsidR="00E55AD2" w:rsidRPr="00B853B5">
        <w:rPr>
          <w:rFonts w:cs="Arial"/>
          <w:sz w:val="24"/>
          <w:szCs w:val="24"/>
          <w:highlight w:val="yellow"/>
        </w:rPr>
        <w:t xml:space="preserve">tip of </w:t>
      </w:r>
      <w:r w:rsidR="0006268D" w:rsidRPr="00B853B5">
        <w:rPr>
          <w:rFonts w:cs="Arial"/>
          <w:sz w:val="24"/>
          <w:szCs w:val="24"/>
          <w:highlight w:val="yellow"/>
        </w:rPr>
        <w:t xml:space="preserve">their </w:t>
      </w:r>
      <w:r w:rsidR="00E55AD2" w:rsidRPr="00B853B5">
        <w:rPr>
          <w:rFonts w:cs="Arial"/>
          <w:sz w:val="24"/>
          <w:szCs w:val="24"/>
          <w:highlight w:val="yellow"/>
        </w:rPr>
        <w:t xml:space="preserve">thumb to </w:t>
      </w:r>
      <w:r w:rsidR="0006268D" w:rsidRPr="00B853B5">
        <w:rPr>
          <w:rFonts w:cs="Arial"/>
          <w:sz w:val="24"/>
          <w:szCs w:val="24"/>
          <w:highlight w:val="yellow"/>
        </w:rPr>
        <w:t xml:space="preserve">their </w:t>
      </w:r>
      <w:r w:rsidR="00583C60" w:rsidRPr="00B853B5">
        <w:rPr>
          <w:rFonts w:cs="Arial"/>
          <w:sz w:val="24"/>
          <w:szCs w:val="24"/>
          <w:highlight w:val="yellow"/>
        </w:rPr>
        <w:t>pinky while</w:t>
      </w:r>
      <w:r w:rsidR="00E55AD2" w:rsidRPr="00B853B5">
        <w:rPr>
          <w:rFonts w:cs="Arial"/>
          <w:sz w:val="24"/>
          <w:szCs w:val="24"/>
          <w:highlight w:val="yellow"/>
        </w:rPr>
        <w:t xml:space="preserve"> </w:t>
      </w:r>
      <w:r w:rsidR="008733A1">
        <w:rPr>
          <w:rFonts w:cs="Arial"/>
          <w:sz w:val="24"/>
          <w:szCs w:val="24"/>
          <w:highlight w:val="yellow"/>
        </w:rPr>
        <w:t xml:space="preserve">the examiner </w:t>
      </w:r>
      <w:r w:rsidR="00583C60" w:rsidRPr="00B853B5">
        <w:rPr>
          <w:rFonts w:cs="Arial"/>
          <w:sz w:val="24"/>
          <w:szCs w:val="24"/>
          <w:highlight w:val="yellow"/>
        </w:rPr>
        <w:t>attempt</w:t>
      </w:r>
      <w:r w:rsidR="008733A1">
        <w:rPr>
          <w:rFonts w:cs="Arial"/>
          <w:sz w:val="24"/>
          <w:szCs w:val="24"/>
          <w:highlight w:val="yellow"/>
        </w:rPr>
        <w:t>s</w:t>
      </w:r>
      <w:r w:rsidR="00583C60" w:rsidRPr="00B853B5">
        <w:rPr>
          <w:rFonts w:cs="Arial"/>
          <w:sz w:val="24"/>
          <w:szCs w:val="24"/>
          <w:highlight w:val="yellow"/>
        </w:rPr>
        <w:t xml:space="preserve"> to </w:t>
      </w:r>
      <w:r w:rsidR="00E55AD2" w:rsidRPr="00B853B5">
        <w:rPr>
          <w:rFonts w:cs="Arial"/>
          <w:sz w:val="24"/>
          <w:szCs w:val="24"/>
          <w:highlight w:val="yellow"/>
        </w:rPr>
        <w:t>pry the</w:t>
      </w:r>
      <w:r w:rsidR="00590353">
        <w:rPr>
          <w:rFonts w:cs="Arial"/>
          <w:sz w:val="24"/>
          <w:szCs w:val="24"/>
          <w:highlight w:val="yellow"/>
        </w:rPr>
        <w:t>ir</w:t>
      </w:r>
      <w:r w:rsidR="00E55AD2" w:rsidRPr="00B853B5">
        <w:rPr>
          <w:rFonts w:cs="Arial"/>
          <w:sz w:val="24"/>
          <w:szCs w:val="24"/>
          <w:highlight w:val="yellow"/>
        </w:rPr>
        <w:t xml:space="preserve"> finger out with </w:t>
      </w:r>
      <w:r w:rsidR="008733A1">
        <w:rPr>
          <w:rFonts w:cs="Arial"/>
          <w:sz w:val="24"/>
          <w:szCs w:val="24"/>
          <w:highlight w:val="yellow"/>
        </w:rPr>
        <w:t>an</w:t>
      </w:r>
      <w:r w:rsidR="00E55AD2" w:rsidRPr="00B853B5">
        <w:rPr>
          <w:rFonts w:cs="Arial"/>
          <w:sz w:val="24"/>
          <w:szCs w:val="24"/>
          <w:highlight w:val="yellow"/>
        </w:rPr>
        <w:t xml:space="preserve"> index finger</w:t>
      </w:r>
      <w:r w:rsidR="00E55AD2" w:rsidRPr="00317D9F">
        <w:rPr>
          <w:rFonts w:cs="Arial"/>
          <w:sz w:val="24"/>
          <w:szCs w:val="24"/>
        </w:rPr>
        <w:t xml:space="preserve">. </w:t>
      </w:r>
      <w:r w:rsidR="00E55AD2" w:rsidRPr="00DC7668">
        <w:rPr>
          <w:rFonts w:cs="Arial"/>
          <w:sz w:val="24"/>
          <w:szCs w:val="24"/>
        </w:rPr>
        <w:t>Th</w:t>
      </w:r>
      <w:r w:rsidR="00590353">
        <w:rPr>
          <w:rFonts w:cs="Arial"/>
          <w:sz w:val="24"/>
          <w:szCs w:val="24"/>
        </w:rPr>
        <w:t>e</w:t>
      </w:r>
      <w:r w:rsidR="00E55AD2" w:rsidRPr="00DC7668">
        <w:rPr>
          <w:rFonts w:cs="Arial"/>
          <w:sz w:val="24"/>
          <w:szCs w:val="24"/>
        </w:rPr>
        <w:t xml:space="preserve"> muscle</w:t>
      </w:r>
      <w:r w:rsidR="00EB2A07" w:rsidRPr="00317D9F">
        <w:rPr>
          <w:rFonts w:cs="Arial"/>
          <w:sz w:val="24"/>
          <w:szCs w:val="24"/>
        </w:rPr>
        <w:t xml:space="preserve"> </w:t>
      </w:r>
      <w:r w:rsidR="006F2FBC">
        <w:rPr>
          <w:rFonts w:cs="Arial"/>
          <w:sz w:val="24"/>
          <w:szCs w:val="24"/>
        </w:rPr>
        <w:t xml:space="preserve">controlling thumb opposition </w:t>
      </w:r>
      <w:r w:rsidR="00EB2A07" w:rsidRPr="00317D9F">
        <w:rPr>
          <w:rFonts w:cs="Arial"/>
          <w:sz w:val="24"/>
          <w:szCs w:val="24"/>
        </w:rPr>
        <w:t>(</w:t>
      </w:r>
      <w:r w:rsidR="00590353">
        <w:rPr>
          <w:rFonts w:cs="Arial"/>
          <w:sz w:val="24"/>
          <w:szCs w:val="24"/>
        </w:rPr>
        <w:t>o</w:t>
      </w:r>
      <w:r w:rsidR="00EB2A07" w:rsidRPr="00317D9F">
        <w:rPr>
          <w:rFonts w:cs="Arial"/>
          <w:sz w:val="24"/>
          <w:szCs w:val="24"/>
        </w:rPr>
        <w:t xml:space="preserve">pponens </w:t>
      </w:r>
      <w:r w:rsidR="00590353">
        <w:rPr>
          <w:rFonts w:cs="Arial"/>
          <w:sz w:val="24"/>
          <w:szCs w:val="24"/>
        </w:rPr>
        <w:t>p</w:t>
      </w:r>
      <w:r w:rsidR="00EB2A07" w:rsidRPr="00317D9F">
        <w:rPr>
          <w:rFonts w:cs="Arial"/>
          <w:sz w:val="24"/>
          <w:szCs w:val="24"/>
        </w:rPr>
        <w:t>o</w:t>
      </w:r>
      <w:r w:rsidR="00590353">
        <w:rPr>
          <w:rFonts w:cs="Arial"/>
          <w:sz w:val="24"/>
          <w:szCs w:val="24"/>
        </w:rPr>
        <w:t>l</w:t>
      </w:r>
      <w:r w:rsidR="00EB2A07" w:rsidRPr="00317D9F">
        <w:rPr>
          <w:rFonts w:cs="Arial"/>
          <w:sz w:val="24"/>
          <w:szCs w:val="24"/>
        </w:rPr>
        <w:t>licis</w:t>
      </w:r>
      <w:r w:rsidR="006F2FBC">
        <w:rPr>
          <w:rFonts w:cs="Arial"/>
          <w:sz w:val="24"/>
          <w:szCs w:val="24"/>
        </w:rPr>
        <w:t xml:space="preserve"> muscle</w:t>
      </w:r>
      <w:r w:rsidR="00EB2A07" w:rsidRPr="00317D9F">
        <w:rPr>
          <w:rFonts w:cs="Arial"/>
          <w:sz w:val="24"/>
          <w:szCs w:val="24"/>
        </w:rPr>
        <w:t>)</w:t>
      </w:r>
      <w:r w:rsidR="00E55AD2" w:rsidRPr="00317D9F">
        <w:rPr>
          <w:rFonts w:cs="Arial"/>
          <w:sz w:val="24"/>
          <w:szCs w:val="24"/>
        </w:rPr>
        <w:t xml:space="preserve"> may be weak in patients with carpal tunnel syndrome.</w:t>
      </w:r>
    </w:p>
    <w:p w14:paraId="0D1A16F2" w14:textId="77777777" w:rsidR="00400AB7" w:rsidRPr="00317D9F" w:rsidRDefault="00400AB7" w:rsidP="00977619">
      <w:pPr>
        <w:spacing w:after="0"/>
        <w:rPr>
          <w:rFonts w:cs="Arial"/>
          <w:sz w:val="24"/>
          <w:szCs w:val="24"/>
        </w:rPr>
      </w:pPr>
    </w:p>
    <w:p w14:paraId="254479A1" w14:textId="6E4B2D63" w:rsidR="00122D9E" w:rsidRDefault="00111205" w:rsidP="00977619">
      <w:pPr>
        <w:spacing w:after="0"/>
        <w:rPr>
          <w:rFonts w:cs="Arial"/>
          <w:sz w:val="24"/>
          <w:szCs w:val="24"/>
        </w:rPr>
      </w:pPr>
      <w:r w:rsidRPr="006F2FBC">
        <w:rPr>
          <w:rFonts w:cs="Arial"/>
          <w:sz w:val="24"/>
          <w:szCs w:val="24"/>
        </w:rPr>
        <w:t xml:space="preserve">4.2 </w:t>
      </w:r>
      <w:r w:rsidR="00E55AD2" w:rsidRPr="006F2FBC">
        <w:rPr>
          <w:rFonts w:cs="Arial"/>
          <w:sz w:val="24"/>
          <w:szCs w:val="24"/>
        </w:rPr>
        <w:t>Examination of the lower extremities</w:t>
      </w:r>
      <w:r w:rsidR="00122D9E" w:rsidRPr="006F2FBC">
        <w:rPr>
          <w:rFonts w:cs="Arial"/>
          <w:sz w:val="24"/>
          <w:szCs w:val="24"/>
        </w:rPr>
        <w:t xml:space="preserve">. </w:t>
      </w:r>
      <w:r w:rsidR="00B04604">
        <w:rPr>
          <w:rFonts w:cs="Arial"/>
          <w:sz w:val="24"/>
          <w:szCs w:val="24"/>
        </w:rPr>
        <w:t>Test t</w:t>
      </w:r>
      <w:r w:rsidR="00122D9E" w:rsidRPr="00317D9F">
        <w:rPr>
          <w:rFonts w:cs="Arial"/>
          <w:sz w:val="24"/>
          <w:szCs w:val="24"/>
        </w:rPr>
        <w:t xml:space="preserve">he lower extremities in a supine position. </w:t>
      </w:r>
    </w:p>
    <w:p w14:paraId="23A9DC7B" w14:textId="77777777" w:rsidR="006F2FBC" w:rsidRPr="00317D9F" w:rsidRDefault="006F2FBC" w:rsidP="00977619">
      <w:pPr>
        <w:spacing w:after="0"/>
        <w:rPr>
          <w:rFonts w:cs="Arial"/>
          <w:sz w:val="24"/>
          <w:szCs w:val="24"/>
        </w:rPr>
      </w:pPr>
    </w:p>
    <w:p w14:paraId="4EFADA59" w14:textId="6F3CACEF" w:rsidR="00E55AD2" w:rsidRPr="00317D9F" w:rsidRDefault="006B045E" w:rsidP="00977619">
      <w:pPr>
        <w:spacing w:after="0"/>
        <w:rPr>
          <w:rFonts w:cs="Arial"/>
          <w:sz w:val="24"/>
          <w:szCs w:val="24"/>
        </w:rPr>
      </w:pPr>
      <w:r w:rsidRPr="00317D9F">
        <w:rPr>
          <w:rFonts w:cs="Arial"/>
          <w:sz w:val="24"/>
          <w:szCs w:val="24"/>
        </w:rPr>
        <w:t>4.2.1</w:t>
      </w:r>
      <w:r w:rsidR="00993725" w:rsidRPr="00317D9F">
        <w:rPr>
          <w:rFonts w:cs="Arial"/>
          <w:sz w:val="24"/>
          <w:szCs w:val="24"/>
        </w:rPr>
        <w:t xml:space="preserve"> </w:t>
      </w:r>
      <w:r w:rsidR="003B5554" w:rsidRPr="00317D9F">
        <w:rPr>
          <w:rFonts w:cs="Arial"/>
          <w:sz w:val="24"/>
          <w:szCs w:val="24"/>
        </w:rPr>
        <w:t>To test hip flexion</w:t>
      </w:r>
      <w:r w:rsidR="00122D9E" w:rsidRPr="00317D9F">
        <w:rPr>
          <w:rFonts w:cs="Arial"/>
          <w:sz w:val="24"/>
          <w:szCs w:val="24"/>
        </w:rPr>
        <w:t xml:space="preserve"> (</w:t>
      </w:r>
      <w:r w:rsidR="00583C60" w:rsidRPr="00317D9F">
        <w:rPr>
          <w:rFonts w:cs="Arial"/>
          <w:sz w:val="24"/>
          <w:szCs w:val="24"/>
        </w:rPr>
        <w:t xml:space="preserve">a function of the </w:t>
      </w:r>
      <w:r w:rsidR="008733A1">
        <w:rPr>
          <w:rFonts w:cs="Arial"/>
          <w:sz w:val="24"/>
          <w:szCs w:val="24"/>
        </w:rPr>
        <w:t>i</w:t>
      </w:r>
      <w:r w:rsidR="00583C60" w:rsidRPr="00317D9F">
        <w:rPr>
          <w:rFonts w:cs="Arial"/>
          <w:sz w:val="24"/>
          <w:szCs w:val="24"/>
        </w:rPr>
        <w:t>liopsoas muscle innervated by L2,</w:t>
      </w:r>
      <w:r w:rsidR="008733A1">
        <w:rPr>
          <w:rFonts w:cs="Arial"/>
          <w:sz w:val="24"/>
          <w:szCs w:val="24"/>
        </w:rPr>
        <w:t xml:space="preserve"> </w:t>
      </w:r>
      <w:r w:rsidR="00583C60" w:rsidRPr="00317D9F">
        <w:rPr>
          <w:rFonts w:cs="Arial"/>
          <w:sz w:val="24"/>
          <w:szCs w:val="24"/>
        </w:rPr>
        <w:t>3,</w:t>
      </w:r>
      <w:r w:rsidR="008733A1">
        <w:rPr>
          <w:rFonts w:cs="Arial"/>
          <w:sz w:val="24"/>
          <w:szCs w:val="24"/>
        </w:rPr>
        <w:t xml:space="preserve"> </w:t>
      </w:r>
      <w:r w:rsidR="00583C60" w:rsidRPr="00317D9F">
        <w:rPr>
          <w:rFonts w:cs="Arial"/>
          <w:sz w:val="24"/>
          <w:szCs w:val="24"/>
        </w:rPr>
        <w:t>4, femoral nerve)</w:t>
      </w:r>
      <w:r w:rsidR="003B5554" w:rsidRPr="00B853B5">
        <w:rPr>
          <w:rFonts w:cs="Arial"/>
          <w:sz w:val="24"/>
          <w:szCs w:val="24"/>
          <w:highlight w:val="yellow"/>
        </w:rPr>
        <w:t>, a</w:t>
      </w:r>
      <w:r w:rsidR="00E55AD2" w:rsidRPr="00B853B5">
        <w:rPr>
          <w:rFonts w:cs="Arial"/>
          <w:sz w:val="24"/>
          <w:szCs w:val="24"/>
          <w:highlight w:val="yellow"/>
        </w:rPr>
        <w:t xml:space="preserve">sk the patient to raise their thigh while </w:t>
      </w:r>
      <w:r w:rsidR="008733A1">
        <w:rPr>
          <w:rFonts w:cs="Arial"/>
          <w:sz w:val="24"/>
          <w:szCs w:val="24"/>
          <w:highlight w:val="yellow"/>
        </w:rPr>
        <w:t xml:space="preserve">the examiner </w:t>
      </w:r>
      <w:r w:rsidR="00E55AD2" w:rsidRPr="00B853B5">
        <w:rPr>
          <w:rFonts w:cs="Arial"/>
          <w:sz w:val="24"/>
          <w:szCs w:val="24"/>
          <w:highlight w:val="yellow"/>
        </w:rPr>
        <w:t>tr</w:t>
      </w:r>
      <w:r w:rsidR="008733A1">
        <w:rPr>
          <w:rFonts w:cs="Arial"/>
          <w:sz w:val="24"/>
          <w:szCs w:val="24"/>
          <w:highlight w:val="yellow"/>
        </w:rPr>
        <w:t>ies</w:t>
      </w:r>
      <w:r w:rsidR="00E55AD2" w:rsidRPr="00B853B5">
        <w:rPr>
          <w:rFonts w:cs="Arial"/>
          <w:sz w:val="24"/>
          <w:szCs w:val="24"/>
          <w:highlight w:val="yellow"/>
        </w:rPr>
        <w:t xml:space="preserve"> to push it down</w:t>
      </w:r>
      <w:r w:rsidR="003B5554" w:rsidRPr="00B853B5">
        <w:rPr>
          <w:rFonts w:cs="Arial"/>
          <w:sz w:val="24"/>
          <w:szCs w:val="24"/>
          <w:highlight w:val="yellow"/>
        </w:rPr>
        <w:t xml:space="preserve"> with </w:t>
      </w:r>
      <w:r w:rsidR="008733A1">
        <w:rPr>
          <w:rFonts w:cs="Arial"/>
          <w:sz w:val="24"/>
          <w:szCs w:val="24"/>
          <w:highlight w:val="yellow"/>
        </w:rPr>
        <w:t>thei</w:t>
      </w:r>
      <w:r w:rsidR="003B5554" w:rsidRPr="00B853B5">
        <w:rPr>
          <w:rFonts w:cs="Arial"/>
          <w:sz w:val="24"/>
          <w:szCs w:val="24"/>
          <w:highlight w:val="yellow"/>
        </w:rPr>
        <w:t>r palm</w:t>
      </w:r>
      <w:r w:rsidR="00E55AD2" w:rsidRPr="00B853B5">
        <w:rPr>
          <w:rFonts w:cs="Arial"/>
          <w:sz w:val="24"/>
          <w:szCs w:val="24"/>
          <w:highlight w:val="yellow"/>
        </w:rPr>
        <w:t>.</w:t>
      </w:r>
      <w:r w:rsidR="00D1656E" w:rsidRPr="00B853B5">
        <w:rPr>
          <w:rFonts w:cs="Arial"/>
          <w:sz w:val="24"/>
          <w:szCs w:val="24"/>
          <w:highlight w:val="yellow"/>
        </w:rPr>
        <w:t xml:space="preserve"> Repeat on </w:t>
      </w:r>
      <w:r w:rsidR="00583C60" w:rsidRPr="00B853B5">
        <w:rPr>
          <w:rFonts w:cs="Arial"/>
          <w:sz w:val="24"/>
          <w:szCs w:val="24"/>
          <w:highlight w:val="yellow"/>
        </w:rPr>
        <w:t xml:space="preserve">the </w:t>
      </w:r>
      <w:r w:rsidR="00D1656E" w:rsidRPr="00B853B5">
        <w:rPr>
          <w:rFonts w:cs="Arial"/>
          <w:sz w:val="24"/>
          <w:szCs w:val="24"/>
          <w:highlight w:val="yellow"/>
        </w:rPr>
        <w:t>other side and compare.</w:t>
      </w:r>
    </w:p>
    <w:p w14:paraId="3CEEF29E" w14:textId="77777777" w:rsidR="00400AB7" w:rsidRPr="00317D9F" w:rsidRDefault="00400AB7" w:rsidP="00977619">
      <w:pPr>
        <w:spacing w:after="0"/>
        <w:rPr>
          <w:rFonts w:cs="Arial"/>
          <w:sz w:val="24"/>
          <w:szCs w:val="24"/>
        </w:rPr>
      </w:pPr>
    </w:p>
    <w:p w14:paraId="08975F67" w14:textId="04ACCF3F" w:rsidR="006B045E" w:rsidRPr="00317D9F" w:rsidRDefault="006B045E" w:rsidP="00977619">
      <w:pPr>
        <w:spacing w:after="0"/>
        <w:rPr>
          <w:rFonts w:cs="Arial"/>
          <w:sz w:val="24"/>
          <w:szCs w:val="24"/>
        </w:rPr>
      </w:pPr>
      <w:r w:rsidRPr="00317D9F">
        <w:rPr>
          <w:rFonts w:cs="Arial"/>
          <w:sz w:val="24"/>
          <w:szCs w:val="24"/>
        </w:rPr>
        <w:t>4.2.2</w:t>
      </w:r>
      <w:r w:rsidR="00993725" w:rsidRPr="00317D9F">
        <w:rPr>
          <w:rFonts w:cs="Arial"/>
          <w:sz w:val="24"/>
          <w:szCs w:val="24"/>
        </w:rPr>
        <w:t xml:space="preserve"> </w:t>
      </w:r>
      <w:r w:rsidRPr="00317D9F">
        <w:rPr>
          <w:rFonts w:cs="Arial"/>
          <w:sz w:val="24"/>
          <w:szCs w:val="24"/>
        </w:rPr>
        <w:t>Hip adduction is innervated by L2,</w:t>
      </w:r>
      <w:r w:rsidR="008733A1">
        <w:rPr>
          <w:rFonts w:cs="Arial"/>
          <w:sz w:val="24"/>
          <w:szCs w:val="24"/>
        </w:rPr>
        <w:t xml:space="preserve"> </w:t>
      </w:r>
      <w:r w:rsidR="00DC7668">
        <w:rPr>
          <w:rFonts w:cs="Arial"/>
          <w:sz w:val="24"/>
          <w:szCs w:val="24"/>
        </w:rPr>
        <w:t>L</w:t>
      </w:r>
      <w:r w:rsidRPr="00317D9F">
        <w:rPr>
          <w:rFonts w:cs="Arial"/>
          <w:sz w:val="24"/>
          <w:szCs w:val="24"/>
        </w:rPr>
        <w:t>3,</w:t>
      </w:r>
      <w:r w:rsidR="00DC7668">
        <w:rPr>
          <w:rFonts w:cs="Arial"/>
          <w:sz w:val="24"/>
          <w:szCs w:val="24"/>
        </w:rPr>
        <w:t xml:space="preserve"> L</w:t>
      </w:r>
      <w:r w:rsidRPr="00317D9F">
        <w:rPr>
          <w:rFonts w:cs="Arial"/>
          <w:sz w:val="24"/>
          <w:szCs w:val="24"/>
        </w:rPr>
        <w:t xml:space="preserve">4, </w:t>
      </w:r>
      <w:r w:rsidR="00DC7668">
        <w:rPr>
          <w:rFonts w:cs="Arial"/>
          <w:sz w:val="24"/>
          <w:szCs w:val="24"/>
        </w:rPr>
        <w:t xml:space="preserve">the </w:t>
      </w:r>
      <w:r w:rsidRPr="00317D9F">
        <w:rPr>
          <w:rFonts w:cs="Arial"/>
          <w:sz w:val="24"/>
          <w:szCs w:val="24"/>
        </w:rPr>
        <w:t>obturator nerve</w:t>
      </w:r>
      <w:r w:rsidR="006C4851">
        <w:rPr>
          <w:rFonts w:cs="Arial"/>
          <w:sz w:val="24"/>
          <w:szCs w:val="24"/>
        </w:rPr>
        <w:t>.</w:t>
      </w:r>
    </w:p>
    <w:p w14:paraId="3233A871" w14:textId="77777777" w:rsidR="00E55AD2" w:rsidRPr="00317D9F" w:rsidRDefault="00E55AD2" w:rsidP="00977619">
      <w:pPr>
        <w:spacing w:after="0"/>
        <w:rPr>
          <w:rFonts w:cs="Arial"/>
          <w:sz w:val="24"/>
          <w:szCs w:val="24"/>
        </w:rPr>
      </w:pPr>
      <w:r w:rsidRPr="00B853B5">
        <w:rPr>
          <w:rFonts w:cs="Arial"/>
          <w:sz w:val="24"/>
          <w:szCs w:val="24"/>
          <w:highlight w:val="yellow"/>
        </w:rPr>
        <w:t>T</w:t>
      </w:r>
      <w:r w:rsidR="003B5554" w:rsidRPr="00B853B5">
        <w:rPr>
          <w:rFonts w:cs="Arial"/>
          <w:sz w:val="24"/>
          <w:szCs w:val="24"/>
          <w:highlight w:val="yellow"/>
        </w:rPr>
        <w:t>o test hip adduction, t</w:t>
      </w:r>
      <w:r w:rsidRPr="00B853B5">
        <w:rPr>
          <w:rFonts w:cs="Arial"/>
          <w:sz w:val="24"/>
          <w:szCs w:val="24"/>
          <w:highlight w:val="yellow"/>
        </w:rPr>
        <w:t>ell patient to bring their knees together while the examiner has their hands between patient’s knees and resists.</w:t>
      </w:r>
    </w:p>
    <w:p w14:paraId="35DE73C9" w14:textId="77777777" w:rsidR="00400AB7" w:rsidRPr="00317D9F" w:rsidRDefault="00400AB7" w:rsidP="00977619">
      <w:pPr>
        <w:spacing w:after="0"/>
        <w:rPr>
          <w:rFonts w:cs="Arial"/>
          <w:sz w:val="24"/>
          <w:szCs w:val="24"/>
        </w:rPr>
      </w:pPr>
    </w:p>
    <w:p w14:paraId="02D1CF78" w14:textId="6496449B" w:rsidR="00F94174" w:rsidRPr="00317D9F" w:rsidRDefault="006B045E" w:rsidP="00977619">
      <w:pPr>
        <w:spacing w:after="0"/>
        <w:rPr>
          <w:rFonts w:cs="Arial"/>
          <w:sz w:val="24"/>
          <w:szCs w:val="24"/>
        </w:rPr>
      </w:pPr>
      <w:r w:rsidRPr="00317D9F">
        <w:rPr>
          <w:rFonts w:cs="Arial"/>
          <w:sz w:val="24"/>
          <w:szCs w:val="24"/>
        </w:rPr>
        <w:t>4.2.3</w:t>
      </w:r>
      <w:r w:rsidR="00993725" w:rsidRPr="00317D9F">
        <w:rPr>
          <w:rFonts w:cs="Arial"/>
          <w:sz w:val="24"/>
          <w:szCs w:val="24"/>
        </w:rPr>
        <w:t xml:space="preserve"> </w:t>
      </w:r>
      <w:r w:rsidR="00F94174" w:rsidRPr="00317D9F">
        <w:rPr>
          <w:rFonts w:cs="Arial"/>
          <w:sz w:val="24"/>
          <w:szCs w:val="24"/>
        </w:rPr>
        <w:t>Hip abductors (gluteus medius and minimus</w:t>
      </w:r>
      <w:r w:rsidR="00583C60" w:rsidRPr="00317D9F">
        <w:rPr>
          <w:rFonts w:cs="Arial"/>
          <w:sz w:val="24"/>
          <w:szCs w:val="24"/>
        </w:rPr>
        <w:t xml:space="preserve"> muscles</w:t>
      </w:r>
      <w:r w:rsidR="00F94174" w:rsidRPr="00317D9F">
        <w:rPr>
          <w:rFonts w:cs="Arial"/>
          <w:sz w:val="24"/>
          <w:szCs w:val="24"/>
        </w:rPr>
        <w:t>)</w:t>
      </w:r>
      <w:r w:rsidR="00583C60" w:rsidRPr="00317D9F">
        <w:rPr>
          <w:rFonts w:cs="Arial"/>
          <w:sz w:val="24"/>
          <w:szCs w:val="24"/>
        </w:rPr>
        <w:t xml:space="preserve"> are</w:t>
      </w:r>
      <w:r w:rsidR="00F94174" w:rsidRPr="00317D9F">
        <w:rPr>
          <w:rFonts w:cs="Arial"/>
          <w:sz w:val="24"/>
          <w:szCs w:val="24"/>
        </w:rPr>
        <w:t xml:space="preserve"> innervated by L4,</w:t>
      </w:r>
      <w:r w:rsidR="00DC7668">
        <w:rPr>
          <w:rFonts w:cs="Arial"/>
          <w:sz w:val="24"/>
          <w:szCs w:val="24"/>
        </w:rPr>
        <w:t xml:space="preserve"> L</w:t>
      </w:r>
      <w:r w:rsidR="00F94174" w:rsidRPr="00317D9F">
        <w:rPr>
          <w:rFonts w:cs="Arial"/>
          <w:sz w:val="24"/>
          <w:szCs w:val="24"/>
        </w:rPr>
        <w:t>5</w:t>
      </w:r>
      <w:r w:rsidR="000520C1">
        <w:rPr>
          <w:rFonts w:cs="Arial"/>
          <w:sz w:val="24"/>
          <w:szCs w:val="24"/>
        </w:rPr>
        <w:t>,</w:t>
      </w:r>
      <w:r w:rsidR="00F94174" w:rsidRPr="00317D9F">
        <w:rPr>
          <w:rFonts w:cs="Arial"/>
          <w:sz w:val="24"/>
          <w:szCs w:val="24"/>
        </w:rPr>
        <w:t xml:space="preserve"> and S1,</w:t>
      </w:r>
      <w:r w:rsidR="00583C60" w:rsidRPr="00317D9F">
        <w:rPr>
          <w:rFonts w:cs="Arial"/>
          <w:sz w:val="24"/>
          <w:szCs w:val="24"/>
        </w:rPr>
        <w:t xml:space="preserve"> the </w:t>
      </w:r>
      <w:r w:rsidR="00F94174" w:rsidRPr="00317D9F">
        <w:rPr>
          <w:rFonts w:cs="Arial"/>
          <w:sz w:val="24"/>
          <w:szCs w:val="24"/>
        </w:rPr>
        <w:t>superior gluteal nerve</w:t>
      </w:r>
      <w:r w:rsidR="006C4851">
        <w:rPr>
          <w:rFonts w:cs="Arial"/>
          <w:sz w:val="24"/>
          <w:szCs w:val="24"/>
        </w:rPr>
        <w:t>.</w:t>
      </w:r>
    </w:p>
    <w:p w14:paraId="4610EEF5" w14:textId="79C10F82" w:rsidR="00993725" w:rsidRPr="00317D9F" w:rsidRDefault="00993725" w:rsidP="00977619">
      <w:pPr>
        <w:spacing w:after="0"/>
        <w:rPr>
          <w:rFonts w:cs="Arial"/>
          <w:sz w:val="24"/>
          <w:szCs w:val="24"/>
        </w:rPr>
      </w:pPr>
      <w:r w:rsidRPr="00B853B5">
        <w:rPr>
          <w:rFonts w:cs="Arial"/>
          <w:sz w:val="24"/>
          <w:szCs w:val="24"/>
          <w:highlight w:val="yellow"/>
        </w:rPr>
        <w:t>T</w:t>
      </w:r>
      <w:r w:rsidR="003B5554" w:rsidRPr="00B853B5">
        <w:rPr>
          <w:rFonts w:cs="Arial"/>
          <w:sz w:val="24"/>
          <w:szCs w:val="24"/>
          <w:highlight w:val="yellow"/>
        </w:rPr>
        <w:t>o test hip abduction, t</w:t>
      </w:r>
      <w:r w:rsidRPr="00B853B5">
        <w:rPr>
          <w:rFonts w:cs="Arial"/>
          <w:sz w:val="24"/>
          <w:szCs w:val="24"/>
          <w:highlight w:val="yellow"/>
        </w:rPr>
        <w:t xml:space="preserve">ell </w:t>
      </w:r>
      <w:r w:rsidR="00583C60" w:rsidRPr="00B853B5">
        <w:rPr>
          <w:rFonts w:cs="Arial"/>
          <w:sz w:val="24"/>
          <w:szCs w:val="24"/>
          <w:highlight w:val="yellow"/>
        </w:rPr>
        <w:t xml:space="preserve">the </w:t>
      </w:r>
      <w:r w:rsidRPr="00B853B5">
        <w:rPr>
          <w:rFonts w:cs="Arial"/>
          <w:sz w:val="24"/>
          <w:szCs w:val="24"/>
          <w:highlight w:val="yellow"/>
        </w:rPr>
        <w:t xml:space="preserve">patient to spread their knees apart while </w:t>
      </w:r>
      <w:r w:rsidR="000520C1">
        <w:rPr>
          <w:rFonts w:cs="Arial"/>
          <w:sz w:val="24"/>
          <w:szCs w:val="24"/>
          <w:highlight w:val="yellow"/>
        </w:rPr>
        <w:t>the examiner</w:t>
      </w:r>
      <w:r w:rsidR="008F5BA0" w:rsidRPr="00B853B5">
        <w:rPr>
          <w:rFonts w:cs="Arial"/>
          <w:sz w:val="24"/>
          <w:szCs w:val="24"/>
          <w:highlight w:val="yellow"/>
        </w:rPr>
        <w:t xml:space="preserve"> place</w:t>
      </w:r>
      <w:r w:rsidR="000520C1">
        <w:rPr>
          <w:rFonts w:cs="Arial"/>
          <w:sz w:val="24"/>
          <w:szCs w:val="24"/>
          <w:highlight w:val="yellow"/>
        </w:rPr>
        <w:t>s</w:t>
      </w:r>
      <w:r w:rsidR="008F5BA0" w:rsidRPr="00B853B5">
        <w:rPr>
          <w:rFonts w:cs="Arial"/>
          <w:sz w:val="24"/>
          <w:szCs w:val="24"/>
          <w:highlight w:val="yellow"/>
        </w:rPr>
        <w:t xml:space="preserve"> </w:t>
      </w:r>
      <w:r w:rsidR="000520C1">
        <w:rPr>
          <w:rFonts w:cs="Arial"/>
          <w:sz w:val="24"/>
          <w:szCs w:val="24"/>
          <w:highlight w:val="yellow"/>
        </w:rPr>
        <w:t>thei</w:t>
      </w:r>
      <w:r w:rsidR="008F5BA0" w:rsidRPr="00B853B5">
        <w:rPr>
          <w:rFonts w:cs="Arial"/>
          <w:sz w:val="24"/>
          <w:szCs w:val="24"/>
          <w:highlight w:val="yellow"/>
        </w:rPr>
        <w:t xml:space="preserve">r </w:t>
      </w:r>
      <w:r w:rsidRPr="00B853B5">
        <w:rPr>
          <w:rFonts w:cs="Arial"/>
          <w:sz w:val="24"/>
          <w:szCs w:val="24"/>
          <w:highlight w:val="yellow"/>
        </w:rPr>
        <w:t xml:space="preserve">hands on </w:t>
      </w:r>
      <w:r w:rsidR="008F5BA0" w:rsidRPr="00B853B5">
        <w:rPr>
          <w:rFonts w:cs="Arial"/>
          <w:sz w:val="24"/>
          <w:szCs w:val="24"/>
          <w:highlight w:val="yellow"/>
        </w:rPr>
        <w:t xml:space="preserve">the </w:t>
      </w:r>
      <w:r w:rsidRPr="00B853B5">
        <w:rPr>
          <w:rFonts w:cs="Arial"/>
          <w:sz w:val="24"/>
          <w:szCs w:val="24"/>
          <w:highlight w:val="yellow"/>
        </w:rPr>
        <w:t>outside of</w:t>
      </w:r>
      <w:r w:rsidR="00583C60" w:rsidRPr="00B853B5">
        <w:rPr>
          <w:rFonts w:cs="Arial"/>
          <w:sz w:val="24"/>
          <w:szCs w:val="24"/>
          <w:highlight w:val="yellow"/>
        </w:rPr>
        <w:t xml:space="preserve"> the knees and resist</w:t>
      </w:r>
      <w:r w:rsidR="000520C1">
        <w:rPr>
          <w:rFonts w:cs="Arial"/>
          <w:sz w:val="24"/>
          <w:szCs w:val="24"/>
          <w:highlight w:val="yellow"/>
        </w:rPr>
        <w:t>s</w:t>
      </w:r>
      <w:r w:rsidR="00583C60" w:rsidRPr="00B853B5">
        <w:rPr>
          <w:rFonts w:cs="Arial"/>
          <w:sz w:val="24"/>
          <w:szCs w:val="24"/>
          <w:highlight w:val="yellow"/>
        </w:rPr>
        <w:t xml:space="preserve"> the</w:t>
      </w:r>
      <w:r w:rsidRPr="00B853B5">
        <w:rPr>
          <w:rFonts w:cs="Arial"/>
          <w:sz w:val="24"/>
          <w:szCs w:val="24"/>
          <w:highlight w:val="yellow"/>
        </w:rPr>
        <w:t xml:space="preserve"> movement</w:t>
      </w:r>
      <w:r w:rsidRPr="00317D9F">
        <w:rPr>
          <w:rFonts w:cs="Arial"/>
          <w:sz w:val="24"/>
          <w:szCs w:val="24"/>
        </w:rPr>
        <w:t>.</w:t>
      </w:r>
    </w:p>
    <w:p w14:paraId="320CBE70" w14:textId="77777777" w:rsidR="00400AB7" w:rsidRPr="00317D9F" w:rsidRDefault="00400AB7" w:rsidP="00977619">
      <w:pPr>
        <w:spacing w:after="0"/>
        <w:rPr>
          <w:rFonts w:cs="Arial"/>
          <w:sz w:val="24"/>
          <w:szCs w:val="24"/>
        </w:rPr>
      </w:pPr>
    </w:p>
    <w:p w14:paraId="12AC07F9" w14:textId="73D2E49E" w:rsidR="00F94174" w:rsidRPr="00317D9F" w:rsidRDefault="006B045E" w:rsidP="00977619">
      <w:pPr>
        <w:spacing w:after="0"/>
        <w:rPr>
          <w:rFonts w:cs="Arial"/>
          <w:sz w:val="24"/>
          <w:szCs w:val="24"/>
        </w:rPr>
      </w:pPr>
      <w:r w:rsidRPr="00317D9F">
        <w:rPr>
          <w:rFonts w:cs="Arial"/>
          <w:sz w:val="24"/>
          <w:szCs w:val="24"/>
        </w:rPr>
        <w:t>4.2.4</w:t>
      </w:r>
      <w:r w:rsidR="00993725" w:rsidRPr="00317D9F">
        <w:rPr>
          <w:rFonts w:cs="Arial"/>
          <w:sz w:val="24"/>
          <w:szCs w:val="24"/>
        </w:rPr>
        <w:t xml:space="preserve"> </w:t>
      </w:r>
      <w:r w:rsidR="00F94174" w:rsidRPr="00317D9F">
        <w:rPr>
          <w:rFonts w:cs="Arial"/>
          <w:sz w:val="24"/>
          <w:szCs w:val="24"/>
        </w:rPr>
        <w:t>Hip extension (gluteus maximus) is innervated by L5, S1,</w:t>
      </w:r>
      <w:r w:rsidR="00DC7668">
        <w:rPr>
          <w:rFonts w:cs="Arial"/>
          <w:sz w:val="24"/>
          <w:szCs w:val="24"/>
        </w:rPr>
        <w:t xml:space="preserve"> S</w:t>
      </w:r>
      <w:r w:rsidR="00F94174" w:rsidRPr="00317D9F">
        <w:rPr>
          <w:rFonts w:cs="Arial"/>
          <w:sz w:val="24"/>
          <w:szCs w:val="24"/>
        </w:rPr>
        <w:t>2,</w:t>
      </w:r>
      <w:r w:rsidR="006F2FBC">
        <w:rPr>
          <w:rFonts w:cs="Arial"/>
          <w:sz w:val="24"/>
          <w:szCs w:val="24"/>
        </w:rPr>
        <w:t xml:space="preserve"> the</w:t>
      </w:r>
      <w:r w:rsidR="00F94174" w:rsidRPr="00317D9F">
        <w:rPr>
          <w:rFonts w:cs="Arial"/>
          <w:sz w:val="24"/>
          <w:szCs w:val="24"/>
        </w:rPr>
        <w:t xml:space="preserve"> inferior gluteal nerve</w:t>
      </w:r>
      <w:r w:rsidR="00583C60" w:rsidRPr="00317D9F">
        <w:rPr>
          <w:rFonts w:cs="Arial"/>
          <w:sz w:val="24"/>
          <w:szCs w:val="24"/>
        </w:rPr>
        <w:t>.</w:t>
      </w:r>
    </w:p>
    <w:p w14:paraId="25FEA79F" w14:textId="25BAB49D" w:rsidR="001F76B1" w:rsidRPr="00317D9F" w:rsidRDefault="00C8707B" w:rsidP="00977619">
      <w:pPr>
        <w:spacing w:after="0"/>
        <w:rPr>
          <w:rFonts w:cs="Arial"/>
          <w:sz w:val="24"/>
          <w:szCs w:val="24"/>
        </w:rPr>
      </w:pPr>
      <w:r>
        <w:rPr>
          <w:rFonts w:cs="Arial"/>
          <w:sz w:val="24"/>
          <w:szCs w:val="24"/>
          <w:highlight w:val="yellow"/>
        </w:rPr>
        <w:t>Test hip extension with</w:t>
      </w:r>
      <w:bookmarkStart w:id="9" w:name="_GoBack"/>
      <w:bookmarkEnd w:id="9"/>
      <w:r w:rsidR="00993725" w:rsidRPr="00B853B5">
        <w:rPr>
          <w:rFonts w:cs="Arial"/>
          <w:sz w:val="24"/>
          <w:szCs w:val="24"/>
          <w:highlight w:val="yellow"/>
        </w:rPr>
        <w:t xml:space="preserve"> </w:t>
      </w:r>
      <w:r w:rsidR="00DA012E">
        <w:rPr>
          <w:rFonts w:cs="Arial"/>
          <w:sz w:val="24"/>
          <w:szCs w:val="24"/>
          <w:highlight w:val="yellow"/>
        </w:rPr>
        <w:t xml:space="preserve">the </w:t>
      </w:r>
      <w:r w:rsidR="00993725" w:rsidRPr="00B853B5">
        <w:rPr>
          <w:rFonts w:cs="Arial"/>
          <w:sz w:val="24"/>
          <w:szCs w:val="24"/>
          <w:highlight w:val="yellow"/>
        </w:rPr>
        <w:t>patient l</w:t>
      </w:r>
      <w:r>
        <w:rPr>
          <w:rFonts w:cs="Arial"/>
          <w:sz w:val="24"/>
          <w:szCs w:val="24"/>
          <w:highlight w:val="yellow"/>
        </w:rPr>
        <w:t>ying</w:t>
      </w:r>
      <w:r w:rsidR="00993725" w:rsidRPr="00B853B5">
        <w:rPr>
          <w:rFonts w:cs="Arial"/>
          <w:sz w:val="24"/>
          <w:szCs w:val="24"/>
          <w:highlight w:val="yellow"/>
        </w:rPr>
        <w:t xml:space="preserve"> on </w:t>
      </w:r>
      <w:r w:rsidR="00DA012E">
        <w:rPr>
          <w:rFonts w:cs="Arial"/>
          <w:sz w:val="24"/>
          <w:szCs w:val="24"/>
          <w:highlight w:val="yellow"/>
        </w:rPr>
        <w:t xml:space="preserve">their </w:t>
      </w:r>
      <w:r w:rsidR="00993725" w:rsidRPr="00B853B5">
        <w:rPr>
          <w:rFonts w:cs="Arial"/>
          <w:sz w:val="24"/>
          <w:szCs w:val="24"/>
          <w:highlight w:val="yellow"/>
        </w:rPr>
        <w:t xml:space="preserve">back with </w:t>
      </w:r>
      <w:r w:rsidR="00DA012E">
        <w:rPr>
          <w:rFonts w:cs="Arial"/>
          <w:sz w:val="24"/>
          <w:szCs w:val="24"/>
          <w:highlight w:val="yellow"/>
        </w:rPr>
        <w:t xml:space="preserve">a </w:t>
      </w:r>
      <w:r w:rsidR="00993725" w:rsidRPr="00B853B5">
        <w:rPr>
          <w:rFonts w:cs="Arial"/>
          <w:sz w:val="24"/>
          <w:szCs w:val="24"/>
          <w:highlight w:val="yellow"/>
        </w:rPr>
        <w:t xml:space="preserve">leg extended at </w:t>
      </w:r>
      <w:r w:rsidR="00DA012E">
        <w:rPr>
          <w:rFonts w:cs="Arial"/>
          <w:sz w:val="24"/>
          <w:szCs w:val="24"/>
          <w:highlight w:val="yellow"/>
        </w:rPr>
        <w:t xml:space="preserve">the </w:t>
      </w:r>
      <w:r w:rsidR="00993725" w:rsidRPr="00B853B5">
        <w:rPr>
          <w:rFonts w:cs="Arial"/>
          <w:sz w:val="24"/>
          <w:szCs w:val="24"/>
          <w:highlight w:val="yellow"/>
        </w:rPr>
        <w:t>knee</w:t>
      </w:r>
      <w:r w:rsidR="00DA012E">
        <w:rPr>
          <w:rFonts w:cs="Arial"/>
          <w:sz w:val="24"/>
          <w:szCs w:val="24"/>
          <w:highlight w:val="yellow"/>
        </w:rPr>
        <w:t xml:space="preserve">, </w:t>
      </w:r>
      <w:r w:rsidR="00993725" w:rsidRPr="00B853B5">
        <w:rPr>
          <w:rFonts w:cs="Arial"/>
          <w:sz w:val="24"/>
          <w:szCs w:val="24"/>
          <w:highlight w:val="yellow"/>
        </w:rPr>
        <w:t>with</w:t>
      </w:r>
      <w:r w:rsidR="00DA012E">
        <w:rPr>
          <w:rFonts w:cs="Arial"/>
          <w:sz w:val="24"/>
          <w:szCs w:val="24"/>
          <w:highlight w:val="yellow"/>
        </w:rPr>
        <w:t xml:space="preserve"> the</w:t>
      </w:r>
      <w:r w:rsidR="00993725" w:rsidRPr="00B853B5">
        <w:rPr>
          <w:rFonts w:cs="Arial"/>
          <w:sz w:val="24"/>
          <w:szCs w:val="24"/>
          <w:highlight w:val="yellow"/>
        </w:rPr>
        <w:t xml:space="preserve"> examiner’s hand under </w:t>
      </w:r>
      <w:r w:rsidR="00DA012E">
        <w:rPr>
          <w:rFonts w:cs="Arial"/>
          <w:sz w:val="24"/>
          <w:szCs w:val="24"/>
          <w:highlight w:val="yellow"/>
        </w:rPr>
        <w:t xml:space="preserve">the </w:t>
      </w:r>
      <w:r w:rsidR="00993725" w:rsidRPr="00B853B5">
        <w:rPr>
          <w:rFonts w:cs="Arial"/>
          <w:sz w:val="24"/>
          <w:szCs w:val="24"/>
          <w:highlight w:val="yellow"/>
        </w:rPr>
        <w:t>lower leg</w:t>
      </w:r>
      <w:r w:rsidR="00F01D4B">
        <w:rPr>
          <w:rFonts w:cs="Arial"/>
          <w:sz w:val="24"/>
          <w:szCs w:val="24"/>
          <w:highlight w:val="yellow"/>
        </w:rPr>
        <w:t>.</w:t>
      </w:r>
      <w:r w:rsidR="00993725" w:rsidRPr="00B853B5">
        <w:rPr>
          <w:rFonts w:cs="Arial"/>
          <w:sz w:val="24"/>
          <w:szCs w:val="24"/>
          <w:highlight w:val="yellow"/>
        </w:rPr>
        <w:t xml:space="preserve"> </w:t>
      </w:r>
      <w:r w:rsidR="00F01D4B">
        <w:rPr>
          <w:rFonts w:cs="Arial"/>
          <w:sz w:val="24"/>
          <w:szCs w:val="24"/>
          <w:highlight w:val="yellow"/>
        </w:rPr>
        <w:t>The p</w:t>
      </w:r>
      <w:r w:rsidR="00993725" w:rsidRPr="00B853B5">
        <w:rPr>
          <w:rFonts w:cs="Arial"/>
          <w:sz w:val="24"/>
          <w:szCs w:val="24"/>
          <w:highlight w:val="yellow"/>
        </w:rPr>
        <w:t>atient</w:t>
      </w:r>
      <w:r w:rsidR="00DA012E">
        <w:rPr>
          <w:rFonts w:cs="Arial"/>
          <w:sz w:val="24"/>
          <w:szCs w:val="24"/>
          <w:highlight w:val="yellow"/>
        </w:rPr>
        <w:t xml:space="preserve"> then</w:t>
      </w:r>
      <w:r w:rsidR="00993725" w:rsidRPr="00B853B5">
        <w:rPr>
          <w:rFonts w:cs="Arial"/>
          <w:sz w:val="24"/>
          <w:szCs w:val="24"/>
          <w:highlight w:val="yellow"/>
        </w:rPr>
        <w:t xml:space="preserve"> tries to press down against </w:t>
      </w:r>
      <w:r w:rsidR="00F01D4B">
        <w:rPr>
          <w:rFonts w:cs="Arial"/>
          <w:sz w:val="24"/>
          <w:szCs w:val="24"/>
          <w:highlight w:val="yellow"/>
        </w:rPr>
        <w:t xml:space="preserve">the </w:t>
      </w:r>
      <w:r w:rsidR="00993725" w:rsidRPr="00B853B5">
        <w:rPr>
          <w:rFonts w:cs="Arial"/>
          <w:sz w:val="24"/>
          <w:szCs w:val="24"/>
          <w:highlight w:val="yellow"/>
        </w:rPr>
        <w:t>examiner’s hand.</w:t>
      </w:r>
      <w:r w:rsidR="00D1656E" w:rsidRPr="00317D9F">
        <w:rPr>
          <w:rFonts w:cs="Arial"/>
          <w:sz w:val="24"/>
          <w:szCs w:val="24"/>
        </w:rPr>
        <w:t xml:space="preserve"> </w:t>
      </w:r>
    </w:p>
    <w:p w14:paraId="2DF28F0D" w14:textId="77777777" w:rsidR="00400AB7" w:rsidRPr="00317D9F" w:rsidRDefault="00400AB7" w:rsidP="00977619">
      <w:pPr>
        <w:spacing w:after="0"/>
        <w:rPr>
          <w:rFonts w:cs="Arial"/>
          <w:sz w:val="24"/>
          <w:szCs w:val="24"/>
        </w:rPr>
      </w:pPr>
    </w:p>
    <w:p w14:paraId="6CBA9334" w14:textId="6A47A135" w:rsidR="00F94174" w:rsidRPr="00317D9F" w:rsidRDefault="006B045E" w:rsidP="00977619">
      <w:pPr>
        <w:spacing w:after="0"/>
        <w:rPr>
          <w:rFonts w:cs="Arial"/>
          <w:sz w:val="24"/>
          <w:szCs w:val="24"/>
        </w:rPr>
      </w:pPr>
      <w:r w:rsidRPr="00317D9F">
        <w:rPr>
          <w:rFonts w:cs="Arial"/>
          <w:sz w:val="24"/>
          <w:szCs w:val="24"/>
        </w:rPr>
        <w:t>4.2.5</w:t>
      </w:r>
      <w:r w:rsidR="00F94174" w:rsidRPr="00317D9F">
        <w:rPr>
          <w:rFonts w:cs="Arial"/>
          <w:sz w:val="24"/>
          <w:szCs w:val="24"/>
        </w:rPr>
        <w:t xml:space="preserve"> Knee extension (quadriceps </w:t>
      </w:r>
      <w:r w:rsidR="00122D9E" w:rsidRPr="00317D9F">
        <w:rPr>
          <w:rFonts w:cs="Arial"/>
          <w:sz w:val="24"/>
          <w:szCs w:val="24"/>
        </w:rPr>
        <w:t>muscle) is innervated by L2,</w:t>
      </w:r>
      <w:r w:rsidR="00DC7668">
        <w:rPr>
          <w:rFonts w:cs="Arial"/>
          <w:sz w:val="24"/>
          <w:szCs w:val="24"/>
        </w:rPr>
        <w:t xml:space="preserve"> L</w:t>
      </w:r>
      <w:r w:rsidR="00122D9E" w:rsidRPr="00317D9F">
        <w:rPr>
          <w:rFonts w:cs="Arial"/>
          <w:sz w:val="24"/>
          <w:szCs w:val="24"/>
        </w:rPr>
        <w:t>3,</w:t>
      </w:r>
      <w:r w:rsidR="00DC7668">
        <w:rPr>
          <w:rFonts w:cs="Arial"/>
          <w:sz w:val="24"/>
          <w:szCs w:val="24"/>
        </w:rPr>
        <w:t xml:space="preserve"> L</w:t>
      </w:r>
      <w:r w:rsidR="00122D9E" w:rsidRPr="00317D9F">
        <w:rPr>
          <w:rFonts w:cs="Arial"/>
          <w:sz w:val="24"/>
          <w:szCs w:val="24"/>
        </w:rPr>
        <w:t xml:space="preserve">4, the </w:t>
      </w:r>
      <w:r w:rsidR="00F94174" w:rsidRPr="00317D9F">
        <w:rPr>
          <w:rFonts w:cs="Arial"/>
          <w:sz w:val="24"/>
          <w:szCs w:val="24"/>
        </w:rPr>
        <w:t>femoral nerve</w:t>
      </w:r>
      <w:r w:rsidR="00F01D4B">
        <w:rPr>
          <w:rFonts w:cs="Arial"/>
          <w:sz w:val="24"/>
          <w:szCs w:val="24"/>
        </w:rPr>
        <w:t>.</w:t>
      </w:r>
    </w:p>
    <w:p w14:paraId="4D66C0AF" w14:textId="2AF926B4" w:rsidR="00400AB7" w:rsidRPr="00317D9F" w:rsidRDefault="00122D9E" w:rsidP="00977619">
      <w:pPr>
        <w:spacing w:after="0"/>
        <w:rPr>
          <w:rFonts w:cs="Arial"/>
          <w:sz w:val="24"/>
          <w:szCs w:val="24"/>
        </w:rPr>
      </w:pPr>
      <w:r w:rsidRPr="00B853B5">
        <w:rPr>
          <w:rFonts w:cs="Arial"/>
          <w:sz w:val="24"/>
          <w:szCs w:val="24"/>
          <w:highlight w:val="yellow"/>
        </w:rPr>
        <w:t>T</w:t>
      </w:r>
      <w:r w:rsidR="003B5554" w:rsidRPr="00B853B5">
        <w:rPr>
          <w:rFonts w:cs="Arial"/>
          <w:sz w:val="24"/>
          <w:szCs w:val="24"/>
          <w:highlight w:val="yellow"/>
        </w:rPr>
        <w:t>est</w:t>
      </w:r>
      <w:r w:rsidR="00D1656E" w:rsidRPr="00B853B5">
        <w:rPr>
          <w:rFonts w:cs="Arial"/>
          <w:sz w:val="24"/>
          <w:szCs w:val="24"/>
          <w:highlight w:val="yellow"/>
        </w:rPr>
        <w:t xml:space="preserve"> knee extension by putting one hand under the patient’s knee and the other on top of the patient’s lower leg</w:t>
      </w:r>
      <w:r w:rsidR="00F01D4B">
        <w:rPr>
          <w:rFonts w:cs="Arial"/>
          <w:sz w:val="24"/>
          <w:szCs w:val="24"/>
          <w:highlight w:val="yellow"/>
        </w:rPr>
        <w:t>.</w:t>
      </w:r>
      <w:r w:rsidR="00D1656E" w:rsidRPr="00B853B5">
        <w:rPr>
          <w:rFonts w:cs="Arial"/>
          <w:sz w:val="24"/>
          <w:szCs w:val="24"/>
          <w:highlight w:val="yellow"/>
        </w:rPr>
        <w:t xml:space="preserve"> </w:t>
      </w:r>
      <w:r w:rsidR="00F01D4B">
        <w:rPr>
          <w:rFonts w:cs="Arial"/>
          <w:sz w:val="24"/>
          <w:szCs w:val="24"/>
          <w:highlight w:val="yellow"/>
        </w:rPr>
        <w:t>P</w:t>
      </w:r>
      <w:r w:rsidR="00D1656E" w:rsidRPr="00B853B5">
        <w:rPr>
          <w:rFonts w:cs="Arial"/>
          <w:sz w:val="24"/>
          <w:szCs w:val="24"/>
          <w:highlight w:val="yellow"/>
        </w:rPr>
        <w:t xml:space="preserve">rovide resistance while the patient </w:t>
      </w:r>
      <w:r w:rsidR="00160DED" w:rsidRPr="00B853B5">
        <w:rPr>
          <w:rFonts w:cs="Arial"/>
          <w:sz w:val="24"/>
          <w:szCs w:val="24"/>
          <w:highlight w:val="yellow"/>
        </w:rPr>
        <w:t>attempts to</w:t>
      </w:r>
      <w:r w:rsidR="00D1656E" w:rsidRPr="00B853B5">
        <w:rPr>
          <w:rFonts w:cs="Arial"/>
          <w:sz w:val="24"/>
          <w:szCs w:val="24"/>
          <w:highlight w:val="yellow"/>
        </w:rPr>
        <w:t xml:space="preserve"> extend the lower leg.</w:t>
      </w:r>
      <w:r w:rsidR="00D1656E" w:rsidRPr="00317D9F">
        <w:rPr>
          <w:rFonts w:cs="Arial"/>
          <w:sz w:val="24"/>
          <w:szCs w:val="24"/>
        </w:rPr>
        <w:t xml:space="preserve">  </w:t>
      </w:r>
    </w:p>
    <w:p w14:paraId="297E794C" w14:textId="77777777" w:rsidR="00400AB7" w:rsidRPr="00317D9F" w:rsidRDefault="00400AB7" w:rsidP="00977619">
      <w:pPr>
        <w:spacing w:after="0"/>
        <w:rPr>
          <w:rFonts w:cs="Arial"/>
          <w:sz w:val="24"/>
          <w:szCs w:val="24"/>
        </w:rPr>
      </w:pPr>
    </w:p>
    <w:p w14:paraId="4CAE1120" w14:textId="59006397" w:rsidR="00F94174" w:rsidRPr="00317D9F" w:rsidRDefault="006B045E" w:rsidP="00977619">
      <w:pPr>
        <w:spacing w:after="0"/>
        <w:rPr>
          <w:rFonts w:cs="Arial"/>
          <w:sz w:val="24"/>
          <w:szCs w:val="24"/>
        </w:rPr>
      </w:pPr>
      <w:r w:rsidRPr="00317D9F">
        <w:rPr>
          <w:rFonts w:cs="Arial"/>
          <w:sz w:val="24"/>
          <w:szCs w:val="24"/>
        </w:rPr>
        <w:t>4.2.6</w:t>
      </w:r>
      <w:r w:rsidR="00D1656E" w:rsidRPr="00317D9F">
        <w:rPr>
          <w:rFonts w:cs="Arial"/>
          <w:sz w:val="24"/>
          <w:szCs w:val="24"/>
        </w:rPr>
        <w:t xml:space="preserve"> </w:t>
      </w:r>
      <w:r w:rsidR="00F94174" w:rsidRPr="00317D9F">
        <w:rPr>
          <w:rFonts w:cs="Arial"/>
          <w:sz w:val="24"/>
          <w:szCs w:val="24"/>
        </w:rPr>
        <w:t>Knee flexion (hamstrings) is innervated by L5, S1,</w:t>
      </w:r>
      <w:r w:rsidR="00DC7668">
        <w:rPr>
          <w:rFonts w:cs="Arial"/>
          <w:sz w:val="24"/>
          <w:szCs w:val="24"/>
        </w:rPr>
        <w:t xml:space="preserve"> S</w:t>
      </w:r>
      <w:r w:rsidR="00F94174" w:rsidRPr="00317D9F">
        <w:rPr>
          <w:rFonts w:cs="Arial"/>
          <w:sz w:val="24"/>
          <w:szCs w:val="24"/>
        </w:rPr>
        <w:t xml:space="preserve">2, </w:t>
      </w:r>
      <w:r w:rsidR="00F01D4B">
        <w:rPr>
          <w:rFonts w:cs="Arial"/>
          <w:sz w:val="24"/>
          <w:szCs w:val="24"/>
        </w:rPr>
        <w:t xml:space="preserve">the </w:t>
      </w:r>
      <w:r w:rsidR="00F94174" w:rsidRPr="00317D9F">
        <w:rPr>
          <w:rFonts w:cs="Arial"/>
          <w:sz w:val="24"/>
          <w:szCs w:val="24"/>
        </w:rPr>
        <w:t>sciatic nerve</w:t>
      </w:r>
      <w:r w:rsidR="00F01D4B">
        <w:rPr>
          <w:rFonts w:cs="Arial"/>
          <w:sz w:val="24"/>
          <w:szCs w:val="24"/>
        </w:rPr>
        <w:t>.</w:t>
      </w:r>
    </w:p>
    <w:p w14:paraId="14E8B7C6" w14:textId="5D66C9E1" w:rsidR="0025798C" w:rsidRPr="00317D9F" w:rsidRDefault="00D1656E" w:rsidP="00977619">
      <w:pPr>
        <w:spacing w:after="0"/>
        <w:rPr>
          <w:rFonts w:cs="Arial"/>
          <w:sz w:val="24"/>
          <w:szCs w:val="24"/>
        </w:rPr>
      </w:pPr>
      <w:r w:rsidRPr="00B853B5">
        <w:rPr>
          <w:rFonts w:cs="Arial"/>
          <w:sz w:val="24"/>
          <w:szCs w:val="24"/>
          <w:highlight w:val="yellow"/>
        </w:rPr>
        <w:t>Test knee flexion by placing one hand on the knee and the other under the ankle</w:t>
      </w:r>
      <w:r w:rsidR="00F01D4B">
        <w:rPr>
          <w:rFonts w:cs="Arial"/>
          <w:sz w:val="24"/>
          <w:szCs w:val="24"/>
          <w:highlight w:val="yellow"/>
        </w:rPr>
        <w:t>,</w:t>
      </w:r>
      <w:r w:rsidRPr="00B853B5">
        <w:rPr>
          <w:rFonts w:cs="Arial"/>
          <w:sz w:val="24"/>
          <w:szCs w:val="24"/>
          <w:highlight w:val="yellow"/>
        </w:rPr>
        <w:t xml:space="preserve"> and tell the patient to pull their leg in as hard as possible while resist</w:t>
      </w:r>
      <w:r w:rsidR="00F01D4B">
        <w:rPr>
          <w:rFonts w:cs="Arial"/>
          <w:sz w:val="24"/>
          <w:szCs w:val="24"/>
          <w:highlight w:val="yellow"/>
        </w:rPr>
        <w:t>ing</w:t>
      </w:r>
      <w:r w:rsidRPr="00B853B5">
        <w:rPr>
          <w:rFonts w:cs="Arial"/>
          <w:sz w:val="24"/>
          <w:szCs w:val="24"/>
          <w:highlight w:val="yellow"/>
        </w:rPr>
        <w:t xml:space="preserve"> at the ankle.</w:t>
      </w:r>
      <w:r w:rsidRPr="00317D9F">
        <w:rPr>
          <w:rFonts w:cs="Arial"/>
          <w:sz w:val="24"/>
          <w:szCs w:val="24"/>
        </w:rPr>
        <w:t xml:space="preserve"> </w:t>
      </w:r>
    </w:p>
    <w:p w14:paraId="74002C74" w14:textId="77777777" w:rsidR="00400AB7" w:rsidRPr="00317D9F" w:rsidRDefault="00400AB7" w:rsidP="00977619">
      <w:pPr>
        <w:spacing w:after="0"/>
        <w:rPr>
          <w:rFonts w:cs="Arial"/>
          <w:sz w:val="24"/>
          <w:szCs w:val="24"/>
        </w:rPr>
      </w:pPr>
    </w:p>
    <w:p w14:paraId="4CD3CD5E" w14:textId="7EF982ED" w:rsidR="00F94174" w:rsidRPr="00317D9F" w:rsidRDefault="00D1656E" w:rsidP="00977619">
      <w:pPr>
        <w:spacing w:after="0"/>
        <w:rPr>
          <w:rFonts w:cs="Arial"/>
          <w:sz w:val="24"/>
          <w:szCs w:val="24"/>
        </w:rPr>
      </w:pPr>
      <w:r w:rsidRPr="00317D9F">
        <w:rPr>
          <w:rFonts w:cs="Arial"/>
          <w:sz w:val="24"/>
          <w:szCs w:val="24"/>
        </w:rPr>
        <w:t xml:space="preserve"> </w:t>
      </w:r>
      <w:r w:rsidR="006B045E" w:rsidRPr="00317D9F">
        <w:rPr>
          <w:rFonts w:cs="Arial"/>
          <w:sz w:val="24"/>
          <w:szCs w:val="24"/>
        </w:rPr>
        <w:t>4.2.7</w:t>
      </w:r>
      <w:r w:rsidR="006079DA" w:rsidRPr="00317D9F">
        <w:rPr>
          <w:rFonts w:cs="Arial"/>
          <w:sz w:val="24"/>
          <w:szCs w:val="24"/>
        </w:rPr>
        <w:t xml:space="preserve"> </w:t>
      </w:r>
      <w:r w:rsidR="00F94174" w:rsidRPr="00317D9F">
        <w:rPr>
          <w:rFonts w:cs="Arial"/>
          <w:sz w:val="24"/>
          <w:szCs w:val="24"/>
        </w:rPr>
        <w:t>Ankle dorsiflexion is innervated by L4,</w:t>
      </w:r>
      <w:r w:rsidR="00DC7668">
        <w:rPr>
          <w:rFonts w:cs="Arial"/>
          <w:sz w:val="24"/>
          <w:szCs w:val="24"/>
        </w:rPr>
        <w:t xml:space="preserve"> L</w:t>
      </w:r>
      <w:r w:rsidR="00F94174" w:rsidRPr="00317D9F">
        <w:rPr>
          <w:rFonts w:cs="Arial"/>
          <w:sz w:val="24"/>
          <w:szCs w:val="24"/>
        </w:rPr>
        <w:t xml:space="preserve">5, </w:t>
      </w:r>
      <w:r w:rsidR="00DC7668">
        <w:rPr>
          <w:rFonts w:cs="Arial"/>
          <w:sz w:val="24"/>
          <w:szCs w:val="24"/>
        </w:rPr>
        <w:t xml:space="preserve">the </w:t>
      </w:r>
      <w:r w:rsidR="00F94174" w:rsidRPr="00317D9F">
        <w:rPr>
          <w:rFonts w:cs="Arial"/>
          <w:sz w:val="24"/>
          <w:szCs w:val="24"/>
        </w:rPr>
        <w:t>peroneal nerve</w:t>
      </w:r>
      <w:r w:rsidR="00F01D4B">
        <w:rPr>
          <w:rFonts w:cs="Arial"/>
          <w:sz w:val="24"/>
          <w:szCs w:val="24"/>
        </w:rPr>
        <w:t>.</w:t>
      </w:r>
      <w:r w:rsidR="00F94174" w:rsidRPr="00317D9F">
        <w:rPr>
          <w:rFonts w:cs="Arial"/>
          <w:sz w:val="24"/>
          <w:szCs w:val="24"/>
        </w:rPr>
        <w:t xml:space="preserve"> </w:t>
      </w:r>
    </w:p>
    <w:p w14:paraId="45B641CC" w14:textId="04ACB366" w:rsidR="00400AB7" w:rsidRPr="00317D9F" w:rsidRDefault="006079DA" w:rsidP="00977619">
      <w:pPr>
        <w:spacing w:after="0"/>
        <w:rPr>
          <w:rFonts w:cs="Arial"/>
          <w:sz w:val="24"/>
          <w:szCs w:val="24"/>
        </w:rPr>
      </w:pPr>
      <w:r w:rsidRPr="00B853B5">
        <w:rPr>
          <w:rFonts w:cs="Arial"/>
          <w:sz w:val="24"/>
          <w:szCs w:val="24"/>
          <w:highlight w:val="yellow"/>
        </w:rPr>
        <w:t xml:space="preserve">To test ankle dorsiflexion, </w:t>
      </w:r>
      <w:r w:rsidR="00122D9E" w:rsidRPr="00B853B5">
        <w:rPr>
          <w:rFonts w:cs="Arial"/>
          <w:sz w:val="24"/>
          <w:szCs w:val="24"/>
          <w:highlight w:val="yellow"/>
        </w:rPr>
        <w:t xml:space="preserve">hold the top of the </w:t>
      </w:r>
      <w:r w:rsidR="00B04604">
        <w:rPr>
          <w:rFonts w:cs="Arial"/>
          <w:sz w:val="24"/>
          <w:szCs w:val="24"/>
          <w:highlight w:val="yellow"/>
        </w:rPr>
        <w:t xml:space="preserve">patient’s </w:t>
      </w:r>
      <w:r w:rsidR="00122D9E" w:rsidRPr="00B853B5">
        <w:rPr>
          <w:rFonts w:cs="Arial"/>
          <w:sz w:val="24"/>
          <w:szCs w:val="24"/>
          <w:highlight w:val="yellow"/>
        </w:rPr>
        <w:t>foot</w:t>
      </w:r>
      <w:r w:rsidR="0025798C" w:rsidRPr="00B853B5">
        <w:rPr>
          <w:rFonts w:cs="Arial"/>
          <w:sz w:val="24"/>
          <w:szCs w:val="24"/>
          <w:highlight w:val="yellow"/>
        </w:rPr>
        <w:t xml:space="preserve"> </w:t>
      </w:r>
      <w:r w:rsidR="00122D9E" w:rsidRPr="00B853B5">
        <w:rPr>
          <w:rFonts w:cs="Arial"/>
          <w:sz w:val="24"/>
          <w:szCs w:val="24"/>
          <w:highlight w:val="yellow"/>
        </w:rPr>
        <w:t>and tell</w:t>
      </w:r>
      <w:r w:rsidRPr="00B853B5">
        <w:rPr>
          <w:rFonts w:cs="Arial"/>
          <w:sz w:val="24"/>
          <w:szCs w:val="24"/>
          <w:highlight w:val="yellow"/>
        </w:rPr>
        <w:t xml:space="preserve"> the patient to pull their foot up toward their head as hard as possible</w:t>
      </w:r>
      <w:r w:rsidR="00F01D4B">
        <w:rPr>
          <w:rFonts w:cs="Arial"/>
          <w:sz w:val="24"/>
          <w:szCs w:val="24"/>
          <w:highlight w:val="yellow"/>
        </w:rPr>
        <w:t>,</w:t>
      </w:r>
      <w:r w:rsidRPr="00B853B5">
        <w:rPr>
          <w:rFonts w:cs="Arial"/>
          <w:sz w:val="24"/>
          <w:szCs w:val="24"/>
          <w:highlight w:val="yellow"/>
        </w:rPr>
        <w:t xml:space="preserve"> while </w:t>
      </w:r>
      <w:r w:rsidR="00F01D4B">
        <w:rPr>
          <w:rFonts w:cs="Arial"/>
          <w:sz w:val="24"/>
          <w:szCs w:val="24"/>
          <w:highlight w:val="yellow"/>
        </w:rPr>
        <w:t>the examiner</w:t>
      </w:r>
      <w:r w:rsidR="00122D9E" w:rsidRPr="00B853B5">
        <w:rPr>
          <w:rFonts w:cs="Arial"/>
          <w:sz w:val="24"/>
          <w:szCs w:val="24"/>
          <w:highlight w:val="yellow"/>
        </w:rPr>
        <w:t xml:space="preserve"> resist</w:t>
      </w:r>
      <w:r w:rsidR="00F01D4B">
        <w:rPr>
          <w:rFonts w:cs="Arial"/>
          <w:sz w:val="24"/>
          <w:szCs w:val="24"/>
          <w:highlight w:val="yellow"/>
        </w:rPr>
        <w:t>s</w:t>
      </w:r>
      <w:r w:rsidR="00122D9E" w:rsidRPr="00B853B5">
        <w:rPr>
          <w:rFonts w:cs="Arial"/>
          <w:sz w:val="24"/>
          <w:szCs w:val="24"/>
          <w:highlight w:val="yellow"/>
        </w:rPr>
        <w:t xml:space="preserve"> to the movement</w:t>
      </w:r>
      <w:r w:rsidRPr="00B853B5">
        <w:rPr>
          <w:rFonts w:cs="Arial"/>
          <w:sz w:val="24"/>
          <w:szCs w:val="24"/>
          <w:highlight w:val="yellow"/>
        </w:rPr>
        <w:t>.</w:t>
      </w:r>
      <w:r w:rsidRPr="00317D9F">
        <w:rPr>
          <w:rFonts w:cs="Arial"/>
          <w:sz w:val="24"/>
          <w:szCs w:val="24"/>
        </w:rPr>
        <w:t xml:space="preserve"> </w:t>
      </w:r>
    </w:p>
    <w:p w14:paraId="61209F0E" w14:textId="77777777" w:rsidR="001645C3" w:rsidRPr="00317D9F" w:rsidRDefault="001645C3" w:rsidP="00977619">
      <w:pPr>
        <w:spacing w:after="0"/>
        <w:rPr>
          <w:rFonts w:cs="Arial"/>
          <w:sz w:val="24"/>
          <w:szCs w:val="24"/>
        </w:rPr>
      </w:pPr>
    </w:p>
    <w:p w14:paraId="199B86BF" w14:textId="6297BC81" w:rsidR="00F94174" w:rsidRPr="00317D9F" w:rsidRDefault="006B045E" w:rsidP="00977619">
      <w:pPr>
        <w:spacing w:after="0"/>
        <w:rPr>
          <w:rFonts w:cs="Arial"/>
          <w:sz w:val="24"/>
          <w:szCs w:val="24"/>
        </w:rPr>
      </w:pPr>
      <w:r w:rsidRPr="00317D9F">
        <w:rPr>
          <w:rFonts w:cs="Arial"/>
          <w:sz w:val="24"/>
          <w:szCs w:val="24"/>
        </w:rPr>
        <w:t xml:space="preserve">4.2.8 </w:t>
      </w:r>
      <w:r w:rsidR="00F94174" w:rsidRPr="00317D9F">
        <w:rPr>
          <w:rFonts w:cs="Arial"/>
          <w:sz w:val="24"/>
          <w:szCs w:val="24"/>
        </w:rPr>
        <w:t>Plantar flexion is innervated by S1,</w:t>
      </w:r>
      <w:r w:rsidR="00DC7668">
        <w:rPr>
          <w:rFonts w:cs="Arial"/>
          <w:sz w:val="24"/>
          <w:szCs w:val="24"/>
        </w:rPr>
        <w:t xml:space="preserve"> S</w:t>
      </w:r>
      <w:r w:rsidR="00F94174" w:rsidRPr="00317D9F">
        <w:rPr>
          <w:rFonts w:cs="Arial"/>
          <w:sz w:val="24"/>
          <w:szCs w:val="24"/>
        </w:rPr>
        <w:t xml:space="preserve">2, </w:t>
      </w:r>
      <w:r w:rsidR="0050011D" w:rsidRPr="00317D9F">
        <w:rPr>
          <w:rFonts w:cs="Arial"/>
          <w:sz w:val="24"/>
          <w:szCs w:val="24"/>
        </w:rPr>
        <w:t xml:space="preserve">the </w:t>
      </w:r>
      <w:r w:rsidR="00F94174" w:rsidRPr="00317D9F">
        <w:rPr>
          <w:rFonts w:cs="Arial"/>
          <w:sz w:val="24"/>
          <w:szCs w:val="24"/>
        </w:rPr>
        <w:t>tibial nerve</w:t>
      </w:r>
      <w:r w:rsidR="00F01D4B">
        <w:rPr>
          <w:rFonts w:cs="Arial"/>
          <w:sz w:val="24"/>
          <w:szCs w:val="24"/>
        </w:rPr>
        <w:t>.</w:t>
      </w:r>
    </w:p>
    <w:p w14:paraId="7E8D0235" w14:textId="213700BC" w:rsidR="00122D9E" w:rsidRPr="00317D9F" w:rsidRDefault="0017227C" w:rsidP="00977619">
      <w:pPr>
        <w:spacing w:after="0"/>
        <w:rPr>
          <w:rFonts w:cs="Arial"/>
          <w:sz w:val="24"/>
          <w:szCs w:val="24"/>
        </w:rPr>
      </w:pPr>
      <w:commentRangeStart w:id="10"/>
      <w:ins w:id="11" w:author="Anna Sivachenko" w:date="2015-02-19T10:48:00Z">
        <w:r>
          <w:rPr>
            <w:rFonts w:cs="Arial"/>
            <w:sz w:val="24"/>
            <w:szCs w:val="24"/>
            <w:highlight w:val="yellow"/>
          </w:rPr>
          <w:lastRenderedPageBreak/>
          <w:t>Place</w:t>
        </w:r>
      </w:ins>
      <w:ins w:id="12" w:author="Jacob Roundy" w:date="2015-02-21T16:23:00Z">
        <w:r w:rsidR="00823776">
          <w:rPr>
            <w:rFonts w:cs="Arial"/>
            <w:sz w:val="24"/>
            <w:szCs w:val="24"/>
            <w:highlight w:val="yellow"/>
          </w:rPr>
          <w:t xml:space="preserve"> </w:t>
        </w:r>
      </w:ins>
      <w:del w:id="13" w:author="Anna Sivachenko" w:date="2015-02-19T10:48:00Z">
        <w:r w:rsidR="00DA012E" w:rsidDel="0017227C">
          <w:rPr>
            <w:rFonts w:cs="Arial"/>
            <w:sz w:val="24"/>
            <w:szCs w:val="24"/>
            <w:highlight w:val="yellow"/>
          </w:rPr>
          <w:delText xml:space="preserve">The examiner places </w:delText>
        </w:r>
      </w:del>
      <w:r w:rsidR="00DA012E">
        <w:rPr>
          <w:rFonts w:cs="Arial"/>
          <w:sz w:val="24"/>
          <w:szCs w:val="24"/>
          <w:highlight w:val="yellow"/>
        </w:rPr>
        <w:t>a</w:t>
      </w:r>
      <w:r w:rsidR="006079DA" w:rsidRPr="00B853B5">
        <w:rPr>
          <w:rFonts w:cs="Arial"/>
          <w:sz w:val="24"/>
          <w:szCs w:val="24"/>
          <w:highlight w:val="yellow"/>
        </w:rPr>
        <w:t xml:space="preserve"> hand under the ball of the </w:t>
      </w:r>
      <w:r w:rsidR="0025798C" w:rsidRPr="00B853B5">
        <w:rPr>
          <w:rFonts w:cs="Arial"/>
          <w:sz w:val="24"/>
          <w:szCs w:val="24"/>
          <w:highlight w:val="yellow"/>
        </w:rPr>
        <w:t xml:space="preserve">patient’s </w:t>
      </w:r>
      <w:r w:rsidR="006079DA" w:rsidRPr="00B853B5">
        <w:rPr>
          <w:rFonts w:cs="Arial"/>
          <w:sz w:val="24"/>
          <w:szCs w:val="24"/>
          <w:highlight w:val="yellow"/>
        </w:rPr>
        <w:t>foot and tell</w:t>
      </w:r>
      <w:ins w:id="14" w:author="Jacob Roundy" w:date="2015-02-21T16:23:00Z">
        <w:r w:rsidR="00823776">
          <w:rPr>
            <w:rFonts w:cs="Arial"/>
            <w:sz w:val="24"/>
            <w:szCs w:val="24"/>
            <w:highlight w:val="yellow"/>
          </w:rPr>
          <w:t xml:space="preserve"> </w:t>
        </w:r>
      </w:ins>
      <w:del w:id="15" w:author="Anna Sivachenko" w:date="2015-02-19T10:48:00Z">
        <w:r w:rsidR="00DA012E" w:rsidDel="0017227C">
          <w:rPr>
            <w:rFonts w:cs="Arial"/>
            <w:sz w:val="24"/>
            <w:szCs w:val="24"/>
            <w:highlight w:val="yellow"/>
          </w:rPr>
          <w:delText>s</w:delText>
        </w:r>
        <w:r w:rsidR="006079DA" w:rsidRPr="00B853B5" w:rsidDel="0017227C">
          <w:rPr>
            <w:rFonts w:cs="Arial"/>
            <w:sz w:val="24"/>
            <w:szCs w:val="24"/>
            <w:highlight w:val="yellow"/>
          </w:rPr>
          <w:delText xml:space="preserve"> </w:delText>
        </w:r>
      </w:del>
      <w:r w:rsidR="006079DA" w:rsidRPr="00B853B5">
        <w:rPr>
          <w:rFonts w:cs="Arial"/>
          <w:sz w:val="24"/>
          <w:szCs w:val="24"/>
          <w:highlight w:val="yellow"/>
        </w:rPr>
        <w:t xml:space="preserve">the </w:t>
      </w:r>
      <w:commentRangeEnd w:id="10"/>
      <w:r w:rsidR="00494B83">
        <w:rPr>
          <w:rStyle w:val="CommentReference"/>
        </w:rPr>
        <w:commentReference w:id="10"/>
      </w:r>
      <w:r w:rsidR="006079DA" w:rsidRPr="00B853B5">
        <w:rPr>
          <w:rFonts w:cs="Arial"/>
          <w:sz w:val="24"/>
          <w:szCs w:val="24"/>
          <w:highlight w:val="yellow"/>
        </w:rPr>
        <w:t>patient to press down as hard as possible (</w:t>
      </w:r>
      <w:r w:rsidR="00F01D4B">
        <w:rPr>
          <w:rFonts w:cs="Arial"/>
          <w:sz w:val="24"/>
          <w:szCs w:val="24"/>
          <w:highlight w:val="yellow"/>
        </w:rPr>
        <w:t>“</w:t>
      </w:r>
      <w:r w:rsidR="006079DA" w:rsidRPr="00B853B5">
        <w:rPr>
          <w:rFonts w:cs="Arial"/>
          <w:sz w:val="24"/>
          <w:szCs w:val="24"/>
          <w:highlight w:val="yellow"/>
        </w:rPr>
        <w:t>like stepping on the gas</w:t>
      </w:r>
      <w:r w:rsidR="00F01D4B">
        <w:rPr>
          <w:rFonts w:cs="Arial"/>
          <w:sz w:val="24"/>
          <w:szCs w:val="24"/>
          <w:highlight w:val="yellow"/>
        </w:rPr>
        <w:t>”</w:t>
      </w:r>
      <w:r w:rsidR="006079DA" w:rsidRPr="00B853B5">
        <w:rPr>
          <w:rFonts w:cs="Arial"/>
          <w:sz w:val="24"/>
          <w:szCs w:val="24"/>
          <w:highlight w:val="yellow"/>
        </w:rPr>
        <w:t>) against resistance.</w:t>
      </w:r>
      <w:r w:rsidR="006079DA" w:rsidRPr="00317D9F">
        <w:rPr>
          <w:rFonts w:cs="Arial"/>
          <w:sz w:val="24"/>
          <w:szCs w:val="24"/>
        </w:rPr>
        <w:t xml:space="preserve">  </w:t>
      </w:r>
    </w:p>
    <w:p w14:paraId="7C06F90F" w14:textId="77777777" w:rsidR="00400AB7" w:rsidRPr="00317D9F" w:rsidRDefault="00400AB7" w:rsidP="00977619">
      <w:pPr>
        <w:spacing w:after="0"/>
        <w:rPr>
          <w:rFonts w:cs="Arial"/>
          <w:sz w:val="24"/>
          <w:szCs w:val="24"/>
        </w:rPr>
      </w:pPr>
    </w:p>
    <w:p w14:paraId="204C13B2" w14:textId="34219005" w:rsidR="00BC5386" w:rsidRPr="007124A8" w:rsidRDefault="006079DA" w:rsidP="00977619">
      <w:pPr>
        <w:spacing w:after="0"/>
        <w:rPr>
          <w:rFonts w:cs="Arial"/>
          <w:b/>
          <w:sz w:val="28"/>
          <w:szCs w:val="28"/>
        </w:rPr>
      </w:pPr>
      <w:r w:rsidRPr="007124A8">
        <w:rPr>
          <w:rFonts w:cs="Arial"/>
          <w:b/>
          <w:sz w:val="28"/>
          <w:szCs w:val="28"/>
        </w:rPr>
        <w:t>Summary</w:t>
      </w:r>
    </w:p>
    <w:p w14:paraId="4F6F371A" w14:textId="4BAD13C5" w:rsidR="001E70AC" w:rsidRPr="00FE34B5" w:rsidRDefault="00724333" w:rsidP="001E70AC">
      <w:pPr>
        <w:spacing w:after="0"/>
        <w:rPr>
          <w:rFonts w:cs="Arial"/>
          <w:color w:val="000099"/>
          <w:sz w:val="24"/>
          <w:szCs w:val="24"/>
        </w:rPr>
      </w:pPr>
      <w:r w:rsidRPr="00FE34B5">
        <w:rPr>
          <w:rFonts w:cs="Arial"/>
          <w:sz w:val="24"/>
          <w:szCs w:val="24"/>
        </w:rPr>
        <w:t>E</w:t>
      </w:r>
      <w:r w:rsidR="003A0E6F" w:rsidRPr="00FE34B5">
        <w:rPr>
          <w:rFonts w:cs="Arial"/>
          <w:sz w:val="24"/>
          <w:szCs w:val="24"/>
        </w:rPr>
        <w:t>valuation</w:t>
      </w:r>
      <w:r w:rsidRPr="00FE34B5">
        <w:rPr>
          <w:rFonts w:cs="Arial"/>
          <w:sz w:val="24"/>
          <w:szCs w:val="24"/>
        </w:rPr>
        <w:t xml:space="preserve"> of the motor system</w:t>
      </w:r>
      <w:r w:rsidR="003A0E6F" w:rsidRPr="00FE34B5">
        <w:rPr>
          <w:rFonts w:cs="Arial"/>
          <w:sz w:val="24"/>
          <w:szCs w:val="24"/>
        </w:rPr>
        <w:t xml:space="preserve"> starts with observation for abnormal movements, assessment of muscle bulk and tone</w:t>
      </w:r>
      <w:r w:rsidR="00D42437">
        <w:rPr>
          <w:rFonts w:cs="Arial"/>
          <w:sz w:val="24"/>
          <w:szCs w:val="24"/>
        </w:rPr>
        <w:t>,</w:t>
      </w:r>
      <w:r w:rsidR="003A0E6F" w:rsidRPr="00FE34B5">
        <w:rPr>
          <w:rFonts w:cs="Arial"/>
          <w:sz w:val="24"/>
          <w:szCs w:val="24"/>
        </w:rPr>
        <w:t xml:space="preserve"> and </w:t>
      </w:r>
      <w:r w:rsidR="00D42437">
        <w:rPr>
          <w:rFonts w:cs="Arial"/>
          <w:sz w:val="24"/>
          <w:szCs w:val="24"/>
        </w:rPr>
        <w:t xml:space="preserve">the </w:t>
      </w:r>
      <w:r w:rsidR="003A0E6F" w:rsidRPr="00FE34B5">
        <w:rPr>
          <w:rFonts w:cs="Arial"/>
          <w:sz w:val="24"/>
          <w:szCs w:val="24"/>
        </w:rPr>
        <w:t xml:space="preserve">screening muscle </w:t>
      </w:r>
      <w:r w:rsidR="00D42437">
        <w:rPr>
          <w:rFonts w:cs="Arial"/>
          <w:sz w:val="24"/>
          <w:szCs w:val="24"/>
        </w:rPr>
        <w:t>exam</w:t>
      </w:r>
      <w:r w:rsidR="00D42437" w:rsidRPr="00FE34B5">
        <w:rPr>
          <w:rFonts w:cs="Arial"/>
          <w:sz w:val="24"/>
          <w:szCs w:val="24"/>
        </w:rPr>
        <w:t xml:space="preserve"> </w:t>
      </w:r>
      <w:r w:rsidR="003A0E6F" w:rsidRPr="00FE34B5">
        <w:rPr>
          <w:rFonts w:cs="Arial"/>
          <w:sz w:val="24"/>
          <w:szCs w:val="24"/>
        </w:rPr>
        <w:t xml:space="preserve">prior </w:t>
      </w:r>
      <w:r w:rsidR="00D42437">
        <w:rPr>
          <w:rFonts w:cs="Arial"/>
          <w:sz w:val="24"/>
          <w:szCs w:val="24"/>
        </w:rPr>
        <w:t xml:space="preserve">to </w:t>
      </w:r>
      <w:r w:rsidR="003A0E6F" w:rsidRPr="00FE34B5">
        <w:rPr>
          <w:rFonts w:cs="Arial"/>
          <w:sz w:val="24"/>
          <w:szCs w:val="24"/>
        </w:rPr>
        <w:t xml:space="preserve">the </w:t>
      </w:r>
      <w:r w:rsidR="006079DA" w:rsidRPr="00FE34B5">
        <w:rPr>
          <w:rFonts w:cs="Arial"/>
          <w:sz w:val="24"/>
          <w:szCs w:val="24"/>
        </w:rPr>
        <w:t xml:space="preserve">systematic </w:t>
      </w:r>
      <w:r w:rsidR="00BD67EC">
        <w:rPr>
          <w:rFonts w:cs="Arial"/>
          <w:sz w:val="24"/>
          <w:szCs w:val="24"/>
        </w:rPr>
        <w:t>evaluation</w:t>
      </w:r>
      <w:r w:rsidR="00BD67EC" w:rsidRPr="00FE34B5">
        <w:rPr>
          <w:rFonts w:cs="Arial"/>
          <w:sz w:val="24"/>
          <w:szCs w:val="24"/>
        </w:rPr>
        <w:t xml:space="preserve"> </w:t>
      </w:r>
      <w:r w:rsidR="003A0E6F" w:rsidRPr="00FE34B5">
        <w:rPr>
          <w:rFonts w:cs="Arial"/>
          <w:sz w:val="24"/>
          <w:szCs w:val="24"/>
        </w:rPr>
        <w:t xml:space="preserve">of </w:t>
      </w:r>
      <w:r w:rsidR="001E70AC" w:rsidRPr="00FE34B5">
        <w:rPr>
          <w:rFonts w:cs="Arial"/>
          <w:sz w:val="24"/>
          <w:szCs w:val="24"/>
        </w:rPr>
        <w:t xml:space="preserve">the </w:t>
      </w:r>
      <w:r w:rsidR="006079DA" w:rsidRPr="00FE34B5">
        <w:rPr>
          <w:rFonts w:cs="Arial"/>
          <w:sz w:val="24"/>
          <w:szCs w:val="24"/>
        </w:rPr>
        <w:t xml:space="preserve">muscle </w:t>
      </w:r>
      <w:r w:rsidR="003A0E6F" w:rsidRPr="00FE34B5">
        <w:rPr>
          <w:rFonts w:cs="Arial"/>
          <w:sz w:val="24"/>
          <w:szCs w:val="24"/>
        </w:rPr>
        <w:t xml:space="preserve">strength. </w:t>
      </w:r>
      <w:r w:rsidR="006F2FBC" w:rsidRPr="00317D9F">
        <w:rPr>
          <w:sz w:val="24"/>
          <w:szCs w:val="24"/>
        </w:rPr>
        <w:t xml:space="preserve">The patient’s history and the previous sections of the </w:t>
      </w:r>
      <w:r w:rsidR="006F2FBC">
        <w:rPr>
          <w:sz w:val="24"/>
          <w:szCs w:val="24"/>
        </w:rPr>
        <w:t xml:space="preserve">physical </w:t>
      </w:r>
      <w:r w:rsidR="006F2FBC" w:rsidRPr="00317D9F">
        <w:rPr>
          <w:sz w:val="24"/>
          <w:szCs w:val="24"/>
        </w:rPr>
        <w:t xml:space="preserve">examination </w:t>
      </w:r>
      <w:r w:rsidR="006F2FBC">
        <w:rPr>
          <w:sz w:val="24"/>
          <w:szCs w:val="24"/>
        </w:rPr>
        <w:t xml:space="preserve">can provide the clinician with </w:t>
      </w:r>
      <w:r w:rsidR="00BD67EC">
        <w:rPr>
          <w:sz w:val="24"/>
          <w:szCs w:val="24"/>
        </w:rPr>
        <w:t xml:space="preserve">the </w:t>
      </w:r>
      <w:r w:rsidR="006F2FBC">
        <w:rPr>
          <w:sz w:val="24"/>
          <w:szCs w:val="24"/>
        </w:rPr>
        <w:t xml:space="preserve">diagnostic clues that help to </w:t>
      </w:r>
      <w:r w:rsidR="006F2FBC" w:rsidRPr="00317D9F">
        <w:rPr>
          <w:sz w:val="24"/>
          <w:szCs w:val="24"/>
        </w:rPr>
        <w:t xml:space="preserve">look for specific findings on this </w:t>
      </w:r>
      <w:r w:rsidR="00BD67EC">
        <w:rPr>
          <w:sz w:val="24"/>
          <w:szCs w:val="24"/>
        </w:rPr>
        <w:t>part</w:t>
      </w:r>
      <w:r w:rsidR="00BD67EC" w:rsidRPr="00317D9F">
        <w:rPr>
          <w:sz w:val="24"/>
          <w:szCs w:val="24"/>
        </w:rPr>
        <w:t xml:space="preserve"> </w:t>
      </w:r>
      <w:r w:rsidR="006F2FBC" w:rsidRPr="00317D9F">
        <w:rPr>
          <w:sz w:val="24"/>
          <w:szCs w:val="24"/>
        </w:rPr>
        <w:t xml:space="preserve">of the </w:t>
      </w:r>
      <w:r w:rsidR="006F2FBC">
        <w:rPr>
          <w:sz w:val="24"/>
          <w:szCs w:val="24"/>
        </w:rPr>
        <w:t xml:space="preserve">neurological exam. </w:t>
      </w:r>
      <w:r w:rsidR="00BD67EC">
        <w:rPr>
          <w:rFonts w:cs="Arial"/>
          <w:sz w:val="24"/>
          <w:szCs w:val="24"/>
        </w:rPr>
        <w:t>The presence of specific</w:t>
      </w:r>
      <w:r w:rsidR="001E70AC" w:rsidRPr="00FE34B5">
        <w:rPr>
          <w:rFonts w:cs="Arial"/>
          <w:sz w:val="24"/>
          <w:szCs w:val="24"/>
        </w:rPr>
        <w:t xml:space="preserve"> pathological signs</w:t>
      </w:r>
      <w:r w:rsidR="00CE48AF">
        <w:rPr>
          <w:rFonts w:cs="Arial"/>
          <w:sz w:val="24"/>
          <w:szCs w:val="24"/>
        </w:rPr>
        <w:t>,</w:t>
      </w:r>
      <w:r w:rsidR="001E70AC" w:rsidRPr="00FE34B5">
        <w:rPr>
          <w:rFonts w:cs="Arial"/>
          <w:sz w:val="24"/>
          <w:szCs w:val="24"/>
        </w:rPr>
        <w:t xml:space="preserve"> such as muscle atrophy, fasciculations</w:t>
      </w:r>
      <w:r w:rsidR="00CE48AF">
        <w:rPr>
          <w:rFonts w:cs="Arial"/>
          <w:sz w:val="24"/>
          <w:szCs w:val="24"/>
        </w:rPr>
        <w:t>,</w:t>
      </w:r>
      <w:r w:rsidR="001E70AC" w:rsidRPr="00FE34B5">
        <w:rPr>
          <w:rFonts w:cs="Arial"/>
          <w:sz w:val="24"/>
          <w:szCs w:val="24"/>
        </w:rPr>
        <w:t xml:space="preserve"> or abnormal muscle tone</w:t>
      </w:r>
      <w:r w:rsidR="00CE48AF">
        <w:rPr>
          <w:rFonts w:cs="Arial"/>
          <w:sz w:val="24"/>
          <w:szCs w:val="24"/>
        </w:rPr>
        <w:t>,</w:t>
      </w:r>
      <w:r w:rsidR="001E70AC" w:rsidRPr="00FE34B5">
        <w:rPr>
          <w:rFonts w:cs="Arial"/>
          <w:sz w:val="24"/>
          <w:szCs w:val="24"/>
        </w:rPr>
        <w:t xml:space="preserve"> also provides valuable diagnostic </w:t>
      </w:r>
      <w:r w:rsidR="00BD67EC">
        <w:rPr>
          <w:rFonts w:cs="Arial"/>
          <w:sz w:val="24"/>
          <w:szCs w:val="24"/>
        </w:rPr>
        <w:t>insight.</w:t>
      </w:r>
    </w:p>
    <w:p w14:paraId="1A73B450" w14:textId="02DAC684" w:rsidR="00D74D68" w:rsidRDefault="00D45786" w:rsidP="00977619">
      <w:pPr>
        <w:spacing w:after="0"/>
        <w:rPr>
          <w:rFonts w:cs="Arial"/>
          <w:sz w:val="24"/>
          <w:szCs w:val="24"/>
        </w:rPr>
      </w:pPr>
      <w:r w:rsidRPr="00FE34B5">
        <w:rPr>
          <w:color w:val="000000"/>
          <w:sz w:val="24"/>
          <w:szCs w:val="24"/>
          <w:shd w:val="clear" w:color="auto" w:fill="FFFFFF"/>
        </w:rPr>
        <w:t xml:space="preserve">Patterns of muscle weakness </w:t>
      </w:r>
      <w:r w:rsidR="001E70AC" w:rsidRPr="00FE34B5">
        <w:rPr>
          <w:color w:val="000000"/>
          <w:sz w:val="24"/>
          <w:szCs w:val="24"/>
          <w:shd w:val="clear" w:color="auto" w:fill="FFFFFF"/>
        </w:rPr>
        <w:t xml:space="preserve">often </w:t>
      </w:r>
      <w:r w:rsidR="00BD67EC">
        <w:rPr>
          <w:color w:val="000000"/>
          <w:sz w:val="24"/>
          <w:szCs w:val="24"/>
          <w:shd w:val="clear" w:color="auto" w:fill="FFFFFF"/>
        </w:rPr>
        <w:t>help to</w:t>
      </w:r>
      <w:r w:rsidR="00112DC8">
        <w:rPr>
          <w:color w:val="000000"/>
          <w:sz w:val="24"/>
          <w:szCs w:val="24"/>
          <w:shd w:val="clear" w:color="auto" w:fill="FFFFFF"/>
        </w:rPr>
        <w:t xml:space="preserve"> </w:t>
      </w:r>
      <w:r w:rsidR="00925093">
        <w:rPr>
          <w:color w:val="000000"/>
          <w:sz w:val="24"/>
          <w:szCs w:val="24"/>
          <w:shd w:val="clear" w:color="auto" w:fill="FFFFFF"/>
        </w:rPr>
        <w:t>formulate the differential diagnosis</w:t>
      </w:r>
      <w:r w:rsidR="00BD67EC">
        <w:rPr>
          <w:color w:val="000000"/>
          <w:sz w:val="24"/>
          <w:szCs w:val="24"/>
          <w:shd w:val="clear" w:color="auto" w:fill="FFFFFF"/>
        </w:rPr>
        <w:t xml:space="preserve">. Some examples include </w:t>
      </w:r>
      <w:r w:rsidR="00D74D68" w:rsidRPr="00FE34B5">
        <w:rPr>
          <w:rFonts w:cs="Arial"/>
          <w:sz w:val="24"/>
          <w:szCs w:val="24"/>
        </w:rPr>
        <w:t xml:space="preserve">proximal muscle </w:t>
      </w:r>
      <w:r w:rsidR="006079DA" w:rsidRPr="00FE34B5">
        <w:rPr>
          <w:rFonts w:cs="Arial"/>
          <w:sz w:val="24"/>
          <w:szCs w:val="24"/>
        </w:rPr>
        <w:t>weakness</w:t>
      </w:r>
      <w:r w:rsidR="00BD67EC">
        <w:rPr>
          <w:rFonts w:cs="Arial"/>
          <w:sz w:val="24"/>
          <w:szCs w:val="24"/>
        </w:rPr>
        <w:t xml:space="preserve"> that may suggest pathological process in muscles and </w:t>
      </w:r>
      <w:r w:rsidR="00BD67EC" w:rsidRPr="00FE34B5">
        <w:rPr>
          <w:rFonts w:cs="Arial"/>
          <w:sz w:val="24"/>
          <w:szCs w:val="24"/>
        </w:rPr>
        <w:t>specific distal distribution of weakness</w:t>
      </w:r>
      <w:r w:rsidR="00BD67EC">
        <w:rPr>
          <w:rFonts w:cs="Arial"/>
          <w:sz w:val="24"/>
          <w:szCs w:val="24"/>
        </w:rPr>
        <w:t xml:space="preserve">, which can be consistent with </w:t>
      </w:r>
      <w:r w:rsidR="00EB2A07" w:rsidRPr="00FE34B5">
        <w:rPr>
          <w:rFonts w:cs="Arial"/>
          <w:sz w:val="24"/>
          <w:szCs w:val="24"/>
        </w:rPr>
        <w:t xml:space="preserve">a stroke, a spinal cord lesion, </w:t>
      </w:r>
      <w:r w:rsidR="006079DA" w:rsidRPr="00FE34B5">
        <w:rPr>
          <w:rFonts w:cs="Arial"/>
          <w:sz w:val="24"/>
          <w:szCs w:val="24"/>
        </w:rPr>
        <w:t>or a</w:t>
      </w:r>
      <w:r w:rsidR="00DF37A9" w:rsidRPr="00FE34B5">
        <w:rPr>
          <w:rFonts w:cs="Arial"/>
          <w:sz w:val="24"/>
          <w:szCs w:val="24"/>
        </w:rPr>
        <w:t>n</w:t>
      </w:r>
      <w:r w:rsidR="006079DA" w:rsidRPr="00FE34B5">
        <w:rPr>
          <w:rFonts w:cs="Arial"/>
          <w:sz w:val="24"/>
          <w:szCs w:val="24"/>
        </w:rPr>
        <w:t xml:space="preserve"> injury to a </w:t>
      </w:r>
      <w:r w:rsidR="00DF37A9" w:rsidRPr="00FE34B5">
        <w:rPr>
          <w:rFonts w:cs="Arial"/>
          <w:sz w:val="24"/>
          <w:szCs w:val="24"/>
        </w:rPr>
        <w:t>peripheral nerve</w:t>
      </w:r>
      <w:r w:rsidR="00724333" w:rsidRPr="00FE34B5">
        <w:rPr>
          <w:rFonts w:cs="Arial"/>
          <w:sz w:val="24"/>
          <w:szCs w:val="24"/>
        </w:rPr>
        <w:t xml:space="preserve">. </w:t>
      </w:r>
      <w:r w:rsidR="001E70AC" w:rsidRPr="00FE34B5">
        <w:rPr>
          <w:rFonts w:cs="Arial"/>
          <w:sz w:val="24"/>
          <w:szCs w:val="24"/>
        </w:rPr>
        <w:t>Most importantly,</w:t>
      </w:r>
      <w:r w:rsidR="00FE34B5" w:rsidRPr="00FE34B5">
        <w:rPr>
          <w:rFonts w:cs="Arial"/>
          <w:sz w:val="24"/>
          <w:szCs w:val="24"/>
        </w:rPr>
        <w:t xml:space="preserve"> to determine the level at which the pathological process has occurred</w:t>
      </w:r>
      <w:r w:rsidR="00BD67EC">
        <w:rPr>
          <w:rFonts w:cs="Arial"/>
          <w:sz w:val="24"/>
          <w:szCs w:val="24"/>
        </w:rPr>
        <w:t>,</w:t>
      </w:r>
      <w:r w:rsidR="00FE34B5" w:rsidRPr="00FE34B5">
        <w:rPr>
          <w:rFonts w:cs="Arial"/>
          <w:sz w:val="24"/>
          <w:szCs w:val="24"/>
        </w:rPr>
        <w:t xml:space="preserve"> </w:t>
      </w:r>
      <w:r w:rsidR="001E70AC" w:rsidRPr="00FE34B5">
        <w:rPr>
          <w:rFonts w:cs="Arial"/>
          <w:sz w:val="24"/>
          <w:szCs w:val="24"/>
        </w:rPr>
        <w:t>the clinician should remember which brain areas, nerve roots</w:t>
      </w:r>
      <w:r w:rsidR="00CE48AF">
        <w:rPr>
          <w:rFonts w:cs="Arial"/>
          <w:sz w:val="24"/>
          <w:szCs w:val="24"/>
        </w:rPr>
        <w:t>,</w:t>
      </w:r>
      <w:r w:rsidR="001E70AC" w:rsidRPr="00FE34B5">
        <w:rPr>
          <w:rFonts w:cs="Arial"/>
          <w:sz w:val="24"/>
          <w:szCs w:val="24"/>
        </w:rPr>
        <w:t xml:space="preserve"> and nerves control each muscle</w:t>
      </w:r>
      <w:r w:rsidR="00FE34B5" w:rsidRPr="00FE34B5">
        <w:rPr>
          <w:rFonts w:cs="Arial"/>
          <w:sz w:val="24"/>
          <w:szCs w:val="24"/>
        </w:rPr>
        <w:t>.</w:t>
      </w:r>
    </w:p>
    <w:p w14:paraId="39F7414B" w14:textId="77777777" w:rsidR="00D62E8D" w:rsidRDefault="00D62E8D" w:rsidP="00977619">
      <w:pPr>
        <w:spacing w:after="0"/>
        <w:rPr>
          <w:rFonts w:cs="Arial"/>
          <w:sz w:val="24"/>
          <w:szCs w:val="24"/>
        </w:rPr>
      </w:pPr>
    </w:p>
    <w:p w14:paraId="5D90A686" w14:textId="1DFE5700" w:rsidR="00D62E8D" w:rsidRPr="007124A8" w:rsidRDefault="00D62E8D" w:rsidP="00977619">
      <w:pPr>
        <w:spacing w:after="0"/>
        <w:rPr>
          <w:rFonts w:cs="Arial"/>
          <w:b/>
          <w:sz w:val="28"/>
          <w:szCs w:val="28"/>
        </w:rPr>
      </w:pPr>
      <w:r w:rsidRPr="007124A8">
        <w:rPr>
          <w:rFonts w:cs="Arial"/>
          <w:b/>
          <w:sz w:val="28"/>
          <w:szCs w:val="28"/>
        </w:rPr>
        <w:t>Figures and legends</w:t>
      </w:r>
    </w:p>
    <w:p w14:paraId="11513913" w14:textId="323E7547" w:rsidR="00D62E8D" w:rsidRDefault="00D62E8D" w:rsidP="00977619">
      <w:pPr>
        <w:spacing w:after="0"/>
        <w:rPr>
          <w:rFonts w:cs="Arial"/>
          <w:sz w:val="24"/>
          <w:szCs w:val="24"/>
        </w:rPr>
      </w:pPr>
      <w:r>
        <w:rPr>
          <w:rFonts w:cs="Arial"/>
          <w:sz w:val="24"/>
          <w:szCs w:val="24"/>
        </w:rPr>
        <w:t>Figure 1. Spinal nerves</w:t>
      </w:r>
      <w:r w:rsidR="008A3FF9">
        <w:rPr>
          <w:rFonts w:cs="Arial"/>
          <w:sz w:val="24"/>
          <w:szCs w:val="24"/>
        </w:rPr>
        <w:t>.</w:t>
      </w:r>
    </w:p>
    <w:p w14:paraId="0D3C672E" w14:textId="415C5273" w:rsidR="00D62E8D" w:rsidRDefault="00D62E8D" w:rsidP="00977619">
      <w:pPr>
        <w:spacing w:after="0"/>
        <w:rPr>
          <w:rFonts w:cs="Arial"/>
          <w:sz w:val="24"/>
          <w:szCs w:val="24"/>
        </w:rPr>
      </w:pPr>
      <w:r>
        <w:rPr>
          <w:rFonts w:cs="Arial"/>
          <w:sz w:val="24"/>
          <w:szCs w:val="24"/>
        </w:rPr>
        <w:t xml:space="preserve">A drawing </w:t>
      </w:r>
      <w:r w:rsidR="008A3FF9">
        <w:rPr>
          <w:rFonts w:cs="Arial"/>
          <w:sz w:val="24"/>
          <w:szCs w:val="24"/>
        </w:rPr>
        <w:t>of the</w:t>
      </w:r>
      <w:r>
        <w:rPr>
          <w:rFonts w:cs="Arial"/>
          <w:sz w:val="24"/>
          <w:szCs w:val="24"/>
        </w:rPr>
        <w:t xml:space="preserve"> brain, spinal cord</w:t>
      </w:r>
      <w:r w:rsidR="008A3FF9">
        <w:rPr>
          <w:rFonts w:cs="Arial"/>
          <w:sz w:val="24"/>
          <w:szCs w:val="24"/>
        </w:rPr>
        <w:t>,</w:t>
      </w:r>
      <w:r>
        <w:rPr>
          <w:rFonts w:cs="Arial"/>
          <w:sz w:val="24"/>
          <w:szCs w:val="24"/>
        </w:rPr>
        <w:t xml:space="preserve"> and important spinal nerves.</w:t>
      </w:r>
    </w:p>
    <w:p w14:paraId="2125ED40" w14:textId="77777777" w:rsidR="008A3FF9" w:rsidRDefault="008A3FF9" w:rsidP="00977619">
      <w:pPr>
        <w:spacing w:after="0"/>
        <w:rPr>
          <w:rFonts w:cs="Arial"/>
          <w:sz w:val="24"/>
          <w:szCs w:val="24"/>
        </w:rPr>
      </w:pPr>
    </w:p>
    <w:p w14:paraId="6A240446" w14:textId="253715B9" w:rsidR="00D62E8D" w:rsidRDefault="00D62E8D" w:rsidP="00977619">
      <w:pPr>
        <w:spacing w:after="0"/>
        <w:rPr>
          <w:rFonts w:cs="Arial"/>
          <w:sz w:val="24"/>
          <w:szCs w:val="24"/>
        </w:rPr>
      </w:pPr>
      <w:r>
        <w:rPr>
          <w:rFonts w:cs="Arial"/>
          <w:sz w:val="24"/>
          <w:szCs w:val="24"/>
        </w:rPr>
        <w:t>Table 1. Muscle straight scale</w:t>
      </w:r>
      <w:r w:rsidR="008A3FF9">
        <w:rPr>
          <w:rFonts w:cs="Arial"/>
          <w:sz w:val="24"/>
          <w:szCs w:val="24"/>
        </w:rPr>
        <w:t>.</w:t>
      </w:r>
    </w:p>
    <w:p w14:paraId="663A29C3" w14:textId="0E15AB2B" w:rsidR="00D623D0" w:rsidRPr="00FE34B5" w:rsidRDefault="00D62E8D" w:rsidP="00977619">
      <w:pPr>
        <w:spacing w:after="0"/>
        <w:rPr>
          <w:sz w:val="24"/>
          <w:szCs w:val="24"/>
        </w:rPr>
      </w:pPr>
      <w:r>
        <w:rPr>
          <w:rFonts w:cs="Arial"/>
          <w:sz w:val="24"/>
          <w:szCs w:val="24"/>
        </w:rPr>
        <w:t xml:space="preserve">A table </w:t>
      </w:r>
      <w:r w:rsidR="008A3FF9">
        <w:rPr>
          <w:rFonts w:cs="Arial"/>
          <w:sz w:val="24"/>
          <w:szCs w:val="24"/>
        </w:rPr>
        <w:t>of the</w:t>
      </w:r>
      <w:r>
        <w:rPr>
          <w:rFonts w:cs="Arial"/>
          <w:sz w:val="24"/>
          <w:szCs w:val="24"/>
        </w:rPr>
        <w:t xml:space="preserve"> scoring system </w:t>
      </w:r>
      <w:r w:rsidR="008A3FF9">
        <w:rPr>
          <w:rFonts w:cs="Arial"/>
          <w:sz w:val="24"/>
          <w:szCs w:val="24"/>
        </w:rPr>
        <w:t>(</w:t>
      </w:r>
      <w:r>
        <w:rPr>
          <w:rFonts w:cs="Arial"/>
          <w:sz w:val="24"/>
          <w:szCs w:val="24"/>
        </w:rPr>
        <w:t>from 0 to 5</w:t>
      </w:r>
      <w:r w:rsidR="008A3FF9">
        <w:rPr>
          <w:rFonts w:cs="Arial"/>
          <w:sz w:val="24"/>
          <w:szCs w:val="24"/>
        </w:rPr>
        <w:t>)</w:t>
      </w:r>
      <w:r>
        <w:rPr>
          <w:rFonts w:cs="Arial"/>
          <w:sz w:val="24"/>
          <w:szCs w:val="24"/>
        </w:rPr>
        <w:t xml:space="preserve"> used for describing muscle strength in clinical practice.</w:t>
      </w:r>
    </w:p>
    <w:sectPr w:rsidR="00D623D0" w:rsidRPr="00FE34B5">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2-21T15:58:00Z" w:initials="JR">
    <w:p w14:paraId="21E27E46" w14:textId="77777777" w:rsidR="009F48E9" w:rsidRDefault="009F48E9" w:rsidP="009F48E9">
      <w:pPr>
        <w:pStyle w:val="CommentText"/>
      </w:pPr>
      <w:r>
        <w:rPr>
          <w:rStyle w:val="CommentReference"/>
        </w:rPr>
        <w:annotationRef/>
      </w:r>
      <w:r w:rsidRPr="009F48E9">
        <w:rPr>
          <w:b/>
          <w:bCs/>
          <w:u w:val="single"/>
        </w:rPr>
        <w:t>10052 </w:t>
      </w:r>
      <w:r w:rsidRPr="009F48E9">
        <w:t>– Clinical Skills – Brown – Motor Exam</w:t>
      </w:r>
    </w:p>
    <w:p w14:paraId="0912F842" w14:textId="77777777" w:rsidR="009F48E9" w:rsidRPr="009F48E9" w:rsidRDefault="009F48E9" w:rsidP="009F48E9">
      <w:pPr>
        <w:pStyle w:val="CommentText"/>
      </w:pPr>
    </w:p>
    <w:p w14:paraId="37CAB1A0" w14:textId="77777777" w:rsidR="009F48E9" w:rsidRPr="009F48E9" w:rsidRDefault="009F48E9" w:rsidP="009F48E9">
      <w:pPr>
        <w:pStyle w:val="CommentText"/>
      </w:pPr>
      <w:r w:rsidRPr="009F48E9">
        <w:t>In general, well written and great detail provided.</w:t>
      </w:r>
    </w:p>
    <w:p w14:paraId="760D230F" w14:textId="77777777" w:rsidR="009F48E9" w:rsidRDefault="009F48E9" w:rsidP="009F48E9">
      <w:pPr>
        <w:pStyle w:val="CommentText"/>
      </w:pPr>
    </w:p>
    <w:p w14:paraId="7106F1C7" w14:textId="77777777" w:rsidR="009F48E9" w:rsidRDefault="009F48E9" w:rsidP="009F48E9">
      <w:pPr>
        <w:pStyle w:val="CommentText"/>
      </w:pPr>
      <w:r>
        <w:t>-</w:t>
      </w:r>
      <w:r w:rsidRPr="009F48E9">
        <w:t>  Figure Usage/Clarity:</w:t>
      </w:r>
      <w:r>
        <w:t xml:space="preserve"> </w:t>
      </w:r>
      <w:r w:rsidRPr="009F48E9">
        <w:t>The purpose of Fig. 1 is to highlight muscle innervations, although the main muscles examined are entirely unclear in the current reference (4.0). Perhaps it would be more helpful to include one figure for upper extremities and one for lower extremities?</w:t>
      </w:r>
    </w:p>
    <w:p w14:paraId="32765EE6" w14:textId="77777777" w:rsidR="009F48E9" w:rsidRPr="009F48E9" w:rsidRDefault="009F48E9" w:rsidP="009F48E9">
      <w:pPr>
        <w:pStyle w:val="CommentText"/>
      </w:pPr>
    </w:p>
    <w:p w14:paraId="02235DEC" w14:textId="77777777" w:rsidR="009F48E9" w:rsidRPr="009F48E9" w:rsidRDefault="009F48E9" w:rsidP="009F48E9">
      <w:pPr>
        <w:pStyle w:val="CommentText"/>
      </w:pPr>
      <w:r w:rsidRPr="009F48E9">
        <w:t>-</w:t>
      </w:r>
      <w:r>
        <w:t xml:space="preserve"> </w:t>
      </w:r>
      <w:r w:rsidRPr="009F48E9">
        <w:t>Furthermore, the brief overview fails to mention the importance of the nervous system, i.e., top-down control to the muscle in order to assess the problem.</w:t>
      </w:r>
    </w:p>
    <w:p w14:paraId="21D6DB56" w14:textId="77777777" w:rsidR="009F48E9" w:rsidRDefault="009F48E9" w:rsidP="009F48E9">
      <w:pPr>
        <w:pStyle w:val="CommentText"/>
      </w:pPr>
    </w:p>
    <w:p w14:paraId="4AA9395A" w14:textId="77777777" w:rsidR="009F48E9" w:rsidRDefault="009F48E9" w:rsidP="009F48E9">
      <w:pPr>
        <w:pStyle w:val="CommentText"/>
      </w:pPr>
      <w:r>
        <w:t>- T</w:t>
      </w:r>
      <w:r w:rsidRPr="009F48E9">
        <w:t>able 1 provides a scale, but there is no mention of how the clinician records the information.   </w:t>
      </w:r>
    </w:p>
    <w:p w14:paraId="590A0AA2" w14:textId="77777777" w:rsidR="009F48E9" w:rsidRPr="009F48E9" w:rsidRDefault="009F48E9" w:rsidP="009F48E9">
      <w:pPr>
        <w:pStyle w:val="CommentText"/>
      </w:pPr>
    </w:p>
    <w:p w14:paraId="7146D9FE" w14:textId="77777777" w:rsidR="009F48E9" w:rsidRDefault="009F48E9" w:rsidP="009F48E9">
      <w:pPr>
        <w:pStyle w:val="CommentText"/>
      </w:pPr>
      <w:r>
        <w:t>-</w:t>
      </w:r>
      <w:r w:rsidRPr="009F48E9">
        <w:t> </w:t>
      </w:r>
      <w:r>
        <w:t xml:space="preserve">Procedure, </w:t>
      </w:r>
      <w:r w:rsidRPr="009F48E9">
        <w:t>Formatting of Protocol Text: Theory paragraphs are contained within protocol steps, especially in 4.1.</w:t>
      </w:r>
    </w:p>
    <w:p w14:paraId="4625C9C1" w14:textId="77777777" w:rsidR="009F48E9" w:rsidRPr="009F48E9" w:rsidRDefault="009F48E9" w:rsidP="009F48E9">
      <w:pPr>
        <w:pStyle w:val="CommentText"/>
      </w:pPr>
    </w:p>
    <w:p w14:paraId="7A38604E" w14:textId="32B9BAEB" w:rsidR="009F48E9" w:rsidRDefault="009F48E9" w:rsidP="009F48E9">
      <w:pPr>
        <w:pStyle w:val="CommentText"/>
      </w:pPr>
      <w:r>
        <w:t>-</w:t>
      </w:r>
      <w:r w:rsidRPr="009F48E9">
        <w:t> Writing style – Several instances lacking imperative tense, particularly in 4.1.</w:t>
      </w:r>
    </w:p>
  </w:comment>
  <w:comment w:id="1" w:author="Anna Sivachenko" w:date="2015-02-20T13:12:00Z" w:initials="AS">
    <w:p w14:paraId="119139CE" w14:textId="49997560" w:rsidR="00B775B4" w:rsidRDefault="00B775B4">
      <w:pPr>
        <w:pStyle w:val="CommentText"/>
      </w:pPr>
      <w:r>
        <w:rPr>
          <w:rStyle w:val="CommentReference"/>
        </w:rPr>
        <w:annotationRef/>
      </w:r>
      <w:r>
        <w:t>As much as we would like to discuss the neuroanatomical aspects of the motor contro</w:t>
      </w:r>
      <w:r w:rsidR="009F48E9">
        <w:t>l, it is a big subject, so this</w:t>
      </w:r>
      <w:r>
        <w:t xml:space="preserve"> is not possible due to the formatting limits and is beyond the scope of the project. Also, please not</w:t>
      </w:r>
      <w:r w:rsidR="009F48E9">
        <w:t>e</w:t>
      </w:r>
      <w:r>
        <w:t xml:space="preserve"> that this i</w:t>
      </w:r>
      <w:r w:rsidR="009F48E9">
        <w:t xml:space="preserve">s just one manuscript in a big </w:t>
      </w:r>
      <w:r>
        <w:t>module on the neurological e</w:t>
      </w:r>
      <w:r w:rsidR="009F48E9">
        <w:t>xam and the author feels that a</w:t>
      </w:r>
      <w:r>
        <w:t xml:space="preserve"> general short sentence on importance of the nervous system in each manuscript wouldn’t enhance this content, however it is important to put the examination in the clinical context</w:t>
      </w:r>
      <w:r w:rsidR="009F48E9">
        <w:t>.</w:t>
      </w:r>
    </w:p>
  </w:comment>
  <w:comment w:id="3" w:author="Anna Sivachenko" w:date="2015-02-20T13:24:00Z" w:initials="AS">
    <w:p w14:paraId="2FD53430" w14:textId="58AE2D17" w:rsidR="00494B83" w:rsidRDefault="00494B83">
      <w:pPr>
        <w:pStyle w:val="CommentText"/>
      </w:pPr>
      <w:r>
        <w:rPr>
          <w:rStyle w:val="CommentReference"/>
        </w:rPr>
        <w:annotationRef/>
      </w:r>
      <w:r>
        <w:t>The reviewer suggest here to replace the figure 1 with two separate figures for the upper and lower extremities that show both the muscles and the nerves that innervates them. This is an excellent suggestion and a very valid point, but unfortunately we couldn’t find any figures that woul</w:t>
      </w:r>
      <w:r w:rsidR="00FE4DB6">
        <w:t>d meet those requirements. F</w:t>
      </w:r>
      <w:r>
        <w:t>igure 1 merely illustrates the basic anatomy of the nervous system.</w:t>
      </w:r>
    </w:p>
  </w:comment>
  <w:comment w:id="7" w:author="Anna Sivachenko" w:date="2015-02-20T13:21:00Z" w:initials="AS">
    <w:p w14:paraId="1AF4FF7D" w14:textId="67656E71" w:rsidR="00B775B4" w:rsidRDefault="00B775B4">
      <w:pPr>
        <w:pStyle w:val="CommentText"/>
      </w:pPr>
      <w:r>
        <w:rPr>
          <w:rStyle w:val="CommentReference"/>
        </w:rPr>
        <w:annotationRef/>
      </w:r>
      <w:r>
        <w:rPr>
          <w:rStyle w:val="CommentReference"/>
        </w:rPr>
        <w:t>The muscle strength is recorded</w:t>
      </w:r>
      <w:r w:rsidR="00494B83">
        <w:rPr>
          <w:rStyle w:val="CommentReference"/>
        </w:rPr>
        <w:t xml:space="preserve"> by the examiner</w:t>
      </w:r>
      <w:r w:rsidR="00066E13">
        <w:rPr>
          <w:rStyle w:val="CommentReference"/>
        </w:rPr>
        <w:t xml:space="preserve"> in </w:t>
      </w:r>
      <w:r w:rsidR="00494B83">
        <w:rPr>
          <w:rStyle w:val="CommentReference"/>
        </w:rPr>
        <w:t>the patient’s records</w:t>
      </w:r>
      <w:r>
        <w:rPr>
          <w:rStyle w:val="CommentReference"/>
        </w:rPr>
        <w:t xml:space="preserve"> along with the other physical findings. We don’t discuss it here because patient’s write-up is beyond the scope of this project and we don’t discuss it in the videos.</w:t>
      </w:r>
    </w:p>
  </w:comment>
  <w:comment w:id="8" w:author="Anna Sivachenko" w:date="2015-02-20T13:33:00Z" w:initials="AS">
    <w:p w14:paraId="1AC4552E" w14:textId="27614CDA" w:rsidR="00066E13" w:rsidRDefault="00066E13">
      <w:pPr>
        <w:pStyle w:val="CommentText"/>
      </w:pPr>
      <w:r>
        <w:rPr>
          <w:rStyle w:val="CommentReference"/>
        </w:rPr>
        <w:annotationRef/>
      </w:r>
      <w:r>
        <w:t>Changed to imperative tone</w:t>
      </w:r>
    </w:p>
  </w:comment>
  <w:comment w:id="10" w:author="Anna Sivachenko" w:date="2015-02-20T13:32:00Z" w:initials="AS">
    <w:p w14:paraId="49BC2482" w14:textId="22F65B97" w:rsidR="00494B83" w:rsidRDefault="00494B83">
      <w:pPr>
        <w:pStyle w:val="CommentText"/>
      </w:pPr>
      <w:r>
        <w:rPr>
          <w:rStyle w:val="CommentReference"/>
        </w:rPr>
        <w:annotationRef/>
      </w:r>
      <w:r>
        <w:t>Changed to imperative tone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38604E" w15:done="0"/>
  <w15:commentEx w15:paraId="119139CE" w15:done="0"/>
  <w15:commentEx w15:paraId="2FD53430" w15:done="0"/>
  <w15:commentEx w15:paraId="1AF4FF7D" w15:done="0"/>
  <w15:commentEx w15:paraId="1AC4552E" w15:done="0"/>
  <w15:commentEx w15:paraId="49BC24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82654" w14:textId="77777777" w:rsidR="005656A8" w:rsidRDefault="005656A8" w:rsidP="001F3EE1">
      <w:pPr>
        <w:spacing w:after="0" w:line="240" w:lineRule="auto"/>
      </w:pPr>
      <w:r>
        <w:separator/>
      </w:r>
    </w:p>
  </w:endnote>
  <w:endnote w:type="continuationSeparator" w:id="0">
    <w:p w14:paraId="42CCB953" w14:textId="77777777" w:rsidR="005656A8" w:rsidRDefault="005656A8" w:rsidP="001F3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1453E" w14:textId="77777777" w:rsidR="005656A8" w:rsidRDefault="005656A8" w:rsidP="001F3EE1">
      <w:pPr>
        <w:spacing w:after="0" w:line="240" w:lineRule="auto"/>
      </w:pPr>
      <w:r>
        <w:separator/>
      </w:r>
    </w:p>
  </w:footnote>
  <w:footnote w:type="continuationSeparator" w:id="0">
    <w:p w14:paraId="261E1D6A" w14:textId="77777777" w:rsidR="005656A8" w:rsidRDefault="005656A8" w:rsidP="001F3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451080"/>
      <w:docPartObj>
        <w:docPartGallery w:val="Page Numbers (Top of Page)"/>
        <w:docPartUnique/>
      </w:docPartObj>
    </w:sdtPr>
    <w:sdtEndPr>
      <w:rPr>
        <w:noProof/>
      </w:rPr>
    </w:sdtEndPr>
    <w:sdtContent>
      <w:p w14:paraId="2EAF1411" w14:textId="77777777" w:rsidR="001F3EE1" w:rsidRDefault="001F3EE1">
        <w:pPr>
          <w:pStyle w:val="Header"/>
          <w:jc w:val="right"/>
        </w:pPr>
        <w:r>
          <w:fldChar w:fldCharType="begin"/>
        </w:r>
        <w:r>
          <w:instrText xml:space="preserve"> PAGE   \* MERGEFORMAT </w:instrText>
        </w:r>
        <w:r>
          <w:fldChar w:fldCharType="separate"/>
        </w:r>
        <w:r w:rsidR="00FE4DB6">
          <w:rPr>
            <w:noProof/>
          </w:rPr>
          <w:t>5</w:t>
        </w:r>
        <w:r>
          <w:rPr>
            <w:noProof/>
          </w:rPr>
          <w:fldChar w:fldCharType="end"/>
        </w:r>
      </w:p>
    </w:sdtContent>
  </w:sdt>
  <w:p w14:paraId="0DA19410" w14:textId="77777777" w:rsidR="001F3EE1" w:rsidRDefault="001F3E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6A1E"/>
    <w:multiLevelType w:val="hybridMultilevel"/>
    <w:tmpl w:val="7CC2B276"/>
    <w:lvl w:ilvl="0" w:tplc="573E7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7520C"/>
    <w:multiLevelType w:val="hybridMultilevel"/>
    <w:tmpl w:val="24E6FA4C"/>
    <w:lvl w:ilvl="0" w:tplc="C9C41D7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E14C55"/>
    <w:multiLevelType w:val="hybridMultilevel"/>
    <w:tmpl w:val="37703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3B6541"/>
    <w:multiLevelType w:val="hybridMultilevel"/>
    <w:tmpl w:val="43523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BF2841"/>
    <w:multiLevelType w:val="hybridMultilevel"/>
    <w:tmpl w:val="2A322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866E79"/>
    <w:multiLevelType w:val="hybridMultilevel"/>
    <w:tmpl w:val="CC68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D0"/>
    <w:rsid w:val="000253B9"/>
    <w:rsid w:val="00031836"/>
    <w:rsid w:val="000520C1"/>
    <w:rsid w:val="0006268D"/>
    <w:rsid w:val="00066E13"/>
    <w:rsid w:val="000700AE"/>
    <w:rsid w:val="00087CAF"/>
    <w:rsid w:val="000D5536"/>
    <w:rsid w:val="000E60A0"/>
    <w:rsid w:val="000E6700"/>
    <w:rsid w:val="000F2883"/>
    <w:rsid w:val="001033C0"/>
    <w:rsid w:val="00111205"/>
    <w:rsid w:val="00112DC8"/>
    <w:rsid w:val="00122D9E"/>
    <w:rsid w:val="00160DED"/>
    <w:rsid w:val="00161997"/>
    <w:rsid w:val="001645C3"/>
    <w:rsid w:val="00166738"/>
    <w:rsid w:val="0017227C"/>
    <w:rsid w:val="0019783B"/>
    <w:rsid w:val="001A4B6B"/>
    <w:rsid w:val="001A6045"/>
    <w:rsid w:val="001E70AC"/>
    <w:rsid w:val="001F3EE1"/>
    <w:rsid w:val="001F76B1"/>
    <w:rsid w:val="00213534"/>
    <w:rsid w:val="0022717F"/>
    <w:rsid w:val="00235DF3"/>
    <w:rsid w:val="0025798C"/>
    <w:rsid w:val="00287F71"/>
    <w:rsid w:val="00293066"/>
    <w:rsid w:val="002976B6"/>
    <w:rsid w:val="002A2640"/>
    <w:rsid w:val="002D4211"/>
    <w:rsid w:val="002E3249"/>
    <w:rsid w:val="002F2A62"/>
    <w:rsid w:val="002F7EDC"/>
    <w:rsid w:val="00317D9F"/>
    <w:rsid w:val="00320BA0"/>
    <w:rsid w:val="00356E07"/>
    <w:rsid w:val="00396147"/>
    <w:rsid w:val="003A0E6F"/>
    <w:rsid w:val="003B5554"/>
    <w:rsid w:val="003C5D07"/>
    <w:rsid w:val="003C7A7B"/>
    <w:rsid w:val="00400AB7"/>
    <w:rsid w:val="00433C1C"/>
    <w:rsid w:val="00436ED7"/>
    <w:rsid w:val="00447267"/>
    <w:rsid w:val="004614D9"/>
    <w:rsid w:val="00466B5B"/>
    <w:rsid w:val="00486B4A"/>
    <w:rsid w:val="00491B2C"/>
    <w:rsid w:val="00494B83"/>
    <w:rsid w:val="004B71CD"/>
    <w:rsid w:val="004C0A6B"/>
    <w:rsid w:val="004C28D9"/>
    <w:rsid w:val="004E5A7B"/>
    <w:rsid w:val="004E7A63"/>
    <w:rsid w:val="004F37A5"/>
    <w:rsid w:val="0050011D"/>
    <w:rsid w:val="00540467"/>
    <w:rsid w:val="005656A8"/>
    <w:rsid w:val="00583C60"/>
    <w:rsid w:val="00590353"/>
    <w:rsid w:val="005B6D7B"/>
    <w:rsid w:val="005C2CF7"/>
    <w:rsid w:val="005D2876"/>
    <w:rsid w:val="005F2F0D"/>
    <w:rsid w:val="006079DA"/>
    <w:rsid w:val="00631067"/>
    <w:rsid w:val="006331C9"/>
    <w:rsid w:val="00692753"/>
    <w:rsid w:val="006B045E"/>
    <w:rsid w:val="006C2E2C"/>
    <w:rsid w:val="006C4851"/>
    <w:rsid w:val="006D6799"/>
    <w:rsid w:val="006F2FBC"/>
    <w:rsid w:val="007124A8"/>
    <w:rsid w:val="00724333"/>
    <w:rsid w:val="00725802"/>
    <w:rsid w:val="00731A19"/>
    <w:rsid w:val="00752712"/>
    <w:rsid w:val="007825AB"/>
    <w:rsid w:val="007925D1"/>
    <w:rsid w:val="007C0830"/>
    <w:rsid w:val="008105B1"/>
    <w:rsid w:val="00817429"/>
    <w:rsid w:val="00823776"/>
    <w:rsid w:val="00836739"/>
    <w:rsid w:val="00846D8B"/>
    <w:rsid w:val="008733A1"/>
    <w:rsid w:val="0088290F"/>
    <w:rsid w:val="008A3FF9"/>
    <w:rsid w:val="008B2E0F"/>
    <w:rsid w:val="008B762F"/>
    <w:rsid w:val="008C4D46"/>
    <w:rsid w:val="008D68E1"/>
    <w:rsid w:val="008E43CA"/>
    <w:rsid w:val="008E7A50"/>
    <w:rsid w:val="008F5BA0"/>
    <w:rsid w:val="008F5E0F"/>
    <w:rsid w:val="00911EA1"/>
    <w:rsid w:val="0092396F"/>
    <w:rsid w:val="00925093"/>
    <w:rsid w:val="00977619"/>
    <w:rsid w:val="00993725"/>
    <w:rsid w:val="009A61CB"/>
    <w:rsid w:val="009D38D0"/>
    <w:rsid w:val="009E00D7"/>
    <w:rsid w:val="009F0A1B"/>
    <w:rsid w:val="009F48E9"/>
    <w:rsid w:val="00A54730"/>
    <w:rsid w:val="00A91AA7"/>
    <w:rsid w:val="00A95983"/>
    <w:rsid w:val="00AB3A12"/>
    <w:rsid w:val="00AF63C7"/>
    <w:rsid w:val="00B04604"/>
    <w:rsid w:val="00B32628"/>
    <w:rsid w:val="00B775B4"/>
    <w:rsid w:val="00B853B5"/>
    <w:rsid w:val="00BC5386"/>
    <w:rsid w:val="00BD67EC"/>
    <w:rsid w:val="00BE74F7"/>
    <w:rsid w:val="00C616BA"/>
    <w:rsid w:val="00C8707B"/>
    <w:rsid w:val="00C87260"/>
    <w:rsid w:val="00C95936"/>
    <w:rsid w:val="00CC1AA7"/>
    <w:rsid w:val="00CD6481"/>
    <w:rsid w:val="00CE1546"/>
    <w:rsid w:val="00CE48AF"/>
    <w:rsid w:val="00D1656E"/>
    <w:rsid w:val="00D2317A"/>
    <w:rsid w:val="00D42437"/>
    <w:rsid w:val="00D425B7"/>
    <w:rsid w:val="00D44600"/>
    <w:rsid w:val="00D45786"/>
    <w:rsid w:val="00D56D3A"/>
    <w:rsid w:val="00D623D0"/>
    <w:rsid w:val="00D62E8D"/>
    <w:rsid w:val="00D74D68"/>
    <w:rsid w:val="00D751C0"/>
    <w:rsid w:val="00D82471"/>
    <w:rsid w:val="00D86C17"/>
    <w:rsid w:val="00DA012E"/>
    <w:rsid w:val="00DA5B26"/>
    <w:rsid w:val="00DC7668"/>
    <w:rsid w:val="00DE0F62"/>
    <w:rsid w:val="00DF37A9"/>
    <w:rsid w:val="00DF555F"/>
    <w:rsid w:val="00E13EB4"/>
    <w:rsid w:val="00E20F41"/>
    <w:rsid w:val="00E24D27"/>
    <w:rsid w:val="00E320BE"/>
    <w:rsid w:val="00E511B7"/>
    <w:rsid w:val="00E52572"/>
    <w:rsid w:val="00E55AD2"/>
    <w:rsid w:val="00E648D7"/>
    <w:rsid w:val="00E655C6"/>
    <w:rsid w:val="00EB2A07"/>
    <w:rsid w:val="00F01234"/>
    <w:rsid w:val="00F01D4B"/>
    <w:rsid w:val="00F37878"/>
    <w:rsid w:val="00F9294C"/>
    <w:rsid w:val="00F94174"/>
    <w:rsid w:val="00F944E9"/>
    <w:rsid w:val="00FC7EB0"/>
    <w:rsid w:val="00FE34B5"/>
    <w:rsid w:val="00FE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38D9"/>
  <w15:docId w15:val="{FD315052-AC84-428B-8AA3-D16E7549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43CA"/>
    <w:pPr>
      <w:ind w:left="720"/>
      <w:contextualSpacing/>
    </w:pPr>
  </w:style>
  <w:style w:type="table" w:styleId="TableGrid">
    <w:name w:val="Table Grid"/>
    <w:basedOn w:val="TableNormal"/>
    <w:uiPriority w:val="59"/>
    <w:rsid w:val="0019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3E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3EE1"/>
  </w:style>
  <w:style w:type="paragraph" w:styleId="Footer">
    <w:name w:val="footer"/>
    <w:basedOn w:val="Normal"/>
    <w:link w:val="FooterChar"/>
    <w:uiPriority w:val="99"/>
    <w:unhideWhenUsed/>
    <w:rsid w:val="001F3E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3EE1"/>
  </w:style>
  <w:style w:type="character" w:styleId="CommentReference">
    <w:name w:val="annotation reference"/>
    <w:basedOn w:val="DefaultParagraphFont"/>
    <w:uiPriority w:val="99"/>
    <w:semiHidden/>
    <w:unhideWhenUsed/>
    <w:rsid w:val="00122D9E"/>
    <w:rPr>
      <w:sz w:val="16"/>
      <w:szCs w:val="16"/>
    </w:rPr>
  </w:style>
  <w:style w:type="paragraph" w:styleId="CommentText">
    <w:name w:val="annotation text"/>
    <w:basedOn w:val="Normal"/>
    <w:link w:val="CommentTextChar"/>
    <w:uiPriority w:val="99"/>
    <w:unhideWhenUsed/>
    <w:rsid w:val="00122D9E"/>
    <w:pPr>
      <w:spacing w:line="240" w:lineRule="auto"/>
    </w:pPr>
    <w:rPr>
      <w:sz w:val="20"/>
      <w:szCs w:val="20"/>
    </w:rPr>
  </w:style>
  <w:style w:type="character" w:customStyle="1" w:styleId="CommentTextChar">
    <w:name w:val="Comment Text Char"/>
    <w:basedOn w:val="DefaultParagraphFont"/>
    <w:link w:val="CommentText"/>
    <w:uiPriority w:val="99"/>
    <w:rsid w:val="00122D9E"/>
    <w:rPr>
      <w:sz w:val="20"/>
      <w:szCs w:val="20"/>
    </w:rPr>
  </w:style>
  <w:style w:type="paragraph" w:styleId="CommentSubject">
    <w:name w:val="annotation subject"/>
    <w:basedOn w:val="CommentText"/>
    <w:next w:val="CommentText"/>
    <w:link w:val="CommentSubjectChar"/>
    <w:uiPriority w:val="99"/>
    <w:semiHidden/>
    <w:unhideWhenUsed/>
    <w:rsid w:val="00122D9E"/>
    <w:rPr>
      <w:b/>
      <w:bCs/>
    </w:rPr>
  </w:style>
  <w:style w:type="character" w:customStyle="1" w:styleId="CommentSubjectChar">
    <w:name w:val="Comment Subject Char"/>
    <w:basedOn w:val="CommentTextChar"/>
    <w:link w:val="CommentSubject"/>
    <w:uiPriority w:val="99"/>
    <w:semiHidden/>
    <w:rsid w:val="00122D9E"/>
    <w:rPr>
      <w:b/>
      <w:bCs/>
      <w:sz w:val="20"/>
      <w:szCs w:val="20"/>
    </w:rPr>
  </w:style>
  <w:style w:type="paragraph" w:styleId="BalloonText">
    <w:name w:val="Balloon Text"/>
    <w:basedOn w:val="Normal"/>
    <w:link w:val="BalloonTextChar"/>
    <w:uiPriority w:val="99"/>
    <w:semiHidden/>
    <w:unhideWhenUsed/>
    <w:rsid w:val="00122D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D9E"/>
    <w:rPr>
      <w:rFonts w:ascii="Segoe UI" w:hAnsi="Segoe UI" w:cs="Segoe UI"/>
      <w:sz w:val="18"/>
      <w:szCs w:val="18"/>
    </w:rPr>
  </w:style>
  <w:style w:type="character" w:customStyle="1" w:styleId="apple-converted-space">
    <w:name w:val="apple-converted-space"/>
    <w:basedOn w:val="DefaultParagraphFont"/>
    <w:rsid w:val="00DC7668"/>
  </w:style>
  <w:style w:type="character" w:styleId="Emphasis">
    <w:name w:val="Emphasis"/>
    <w:basedOn w:val="DefaultParagraphFont"/>
    <w:uiPriority w:val="20"/>
    <w:qFormat/>
    <w:rsid w:val="00DC76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2294">
      <w:bodyDiv w:val="1"/>
      <w:marLeft w:val="0"/>
      <w:marRight w:val="0"/>
      <w:marTop w:val="0"/>
      <w:marBottom w:val="0"/>
      <w:divBdr>
        <w:top w:val="none" w:sz="0" w:space="0" w:color="auto"/>
        <w:left w:val="none" w:sz="0" w:space="0" w:color="auto"/>
        <w:bottom w:val="none" w:sz="0" w:space="0" w:color="auto"/>
        <w:right w:val="none" w:sz="0" w:space="0" w:color="auto"/>
      </w:divBdr>
    </w:div>
    <w:div w:id="463819107">
      <w:bodyDiv w:val="1"/>
      <w:marLeft w:val="0"/>
      <w:marRight w:val="0"/>
      <w:marTop w:val="0"/>
      <w:marBottom w:val="0"/>
      <w:divBdr>
        <w:top w:val="none" w:sz="0" w:space="0" w:color="auto"/>
        <w:left w:val="none" w:sz="0" w:space="0" w:color="auto"/>
        <w:bottom w:val="none" w:sz="0" w:space="0" w:color="auto"/>
        <w:right w:val="none" w:sz="0" w:space="0" w:color="auto"/>
      </w:divBdr>
    </w:div>
    <w:div w:id="156927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Dennis McGonagle</cp:lastModifiedBy>
  <cp:revision>3</cp:revision>
  <dcterms:created xsi:type="dcterms:W3CDTF">2015-02-23T17:34:00Z</dcterms:created>
  <dcterms:modified xsi:type="dcterms:W3CDTF">2015-02-23T19:27:00Z</dcterms:modified>
</cp:coreProperties>
</file>